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EE4" w:rsidRPr="007001F1" w:rsidRDefault="00617EE4" w:rsidP="00617EE4">
      <w:pPr>
        <w:jc w:val="center"/>
        <w:rPr>
          <w:b/>
          <w:sz w:val="28"/>
        </w:rPr>
      </w:pPr>
      <w:bookmarkStart w:id="0" w:name="_GoBack"/>
      <w:bookmarkEnd w:id="0"/>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9973BA">
        <w:t xml:space="preserve"> </w:t>
      </w:r>
      <w:r w:rsidRPr="007001F1">
        <w:t>ante kontrol (a teda ani nevyplnil príslušné kontrolné zoznamy), je pri doručení dokumentácie k VO povinný vykonať kontrolu VO v rozsahu týchto nezrealizovaných ex</w:t>
      </w:r>
      <w:r w:rsidR="009973BA">
        <w:t xml:space="preserve"> </w:t>
      </w:r>
      <w:r w:rsidRPr="007001F1">
        <w:t>ante kontrol a rovnako vyplniť príslušné ex</w:t>
      </w:r>
      <w:r w:rsidR="009973BA">
        <w:t xml:space="preserve"> </w:t>
      </w:r>
      <w:r w:rsidRPr="007001F1">
        <w:t>ante KZ. 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lastRenderedPageBreak/>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A50DC9" w:rsidRPr="007001F1" w:rsidRDefault="00B67B7E"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rsidR="0023087C"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7C2C95">
          <w:rPr>
            <w:rStyle w:val="Hypertextovprepojenie"/>
          </w:rPr>
          <w:t>30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Default="00B67B7E"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7C2C95">
          <w:rPr>
            <w:rStyle w:val="Hypertextovprepojenie"/>
          </w:rPr>
          <w:t>30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B67B7E"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zákazka nad 100 </w:t>
        </w:r>
        <w:r w:rsidR="00F304F2">
          <w:rPr>
            <w:rStyle w:val="Hypertextovprepojenie"/>
          </w:rPr>
          <w:t>000</w:t>
        </w:r>
        <w:r w:rsidR="00997C59" w:rsidRPr="000869CC">
          <w:rPr>
            <w:rStyle w:val="Hypertextovprepojenie"/>
          </w:rPr>
          <w:t xml:space="preserve"> EUR- štandardná ex post kontrola</w:t>
        </w:r>
      </w:hyperlink>
    </w:p>
    <w:p w:rsidR="006D70EA" w:rsidRDefault="00B67B7E"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druhá ex ante kontrola</w:t>
        </w:r>
      </w:hyperlink>
    </w:p>
    <w:p w:rsidR="006D70EA" w:rsidRDefault="00B67B7E"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následná ex post kontrola</w:t>
        </w:r>
      </w:hyperlink>
    </w:p>
    <w:p w:rsidR="006D70EA" w:rsidRDefault="00B67B7E"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do 100 </w:t>
        </w:r>
        <w:r w:rsidR="00F304F2">
          <w:rPr>
            <w:rStyle w:val="Hypertextovprepojenie"/>
          </w:rPr>
          <w:t>000</w:t>
        </w:r>
        <w:r w:rsidR="006D70EA" w:rsidRPr="000869CC">
          <w:rPr>
            <w:rStyle w:val="Hypertextovprepojenie"/>
          </w:rPr>
          <w:t xml:space="preserve"> EUR - štandardná ex post kontrola</w:t>
        </w:r>
      </w:hyperlink>
    </w:p>
    <w:p w:rsidR="006D70EA" w:rsidRDefault="00B67B7E"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B67B7E"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rsidR="006D70EA" w:rsidRDefault="00B67B7E"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B67B7E"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rsidR="00EF05D3" w:rsidRDefault="00B67B7E"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rsidR="00EF05D3" w:rsidRDefault="00B67B7E"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kontrola</w:t>
      </w:r>
    </w:p>
    <w:p w:rsidR="004B5668" w:rsidRP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kontrola</w:t>
        </w:r>
      </w:hyperlink>
    </w:p>
    <w:p w:rsidR="004B5668" w:rsidRDefault="004B5668" w:rsidP="004B5668">
      <w:pPr>
        <w:pStyle w:val="Odsekzoznamu"/>
        <w:spacing w:before="120" w:after="120"/>
        <w:ind w:left="425"/>
        <w:contextualSpacing w:val="0"/>
        <w:jc w:val="both"/>
        <w:rPr>
          <w:rStyle w:val="Hypertextovprepojenie"/>
        </w:rPr>
      </w:pPr>
    </w:p>
    <w:p w:rsidR="00382D94" w:rsidRPr="00382D94" w:rsidRDefault="00382D94" w:rsidP="004B5668">
      <w:pPr>
        <w:pStyle w:val="Odsekzoznamu"/>
        <w:spacing w:before="120" w:after="120"/>
        <w:ind w:left="425"/>
        <w:contextualSpacing w:val="0"/>
        <w:jc w:val="both"/>
        <w:rPr>
          <w:bCs/>
          <w:color w:val="FFFFFF"/>
        </w:rPr>
      </w:pPr>
      <w:r w:rsidRPr="00382D94">
        <w:rPr>
          <w:bCs/>
          <w:color w:val="FFFFFF"/>
        </w:rPr>
        <w:t>Výnimka podľa § 1 ods. 14 ZVO (zákazky do 5 000 EUR bez DPH) - štandardná ex post kontrola</w:t>
      </w:r>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p w:rsidR="0023087C" w:rsidRPr="007001F1" w:rsidRDefault="0023087C">
      <w:pPr>
        <w:spacing w:after="160" w:line="259" w:lineRule="auto"/>
        <w:rPr>
          <w:b/>
          <w:color w:val="5B9BD5" w:themeColor="accent1"/>
          <w:sz w:val="28"/>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t>Kontrolný zoznam k finančnej kontrole VO</w:t>
            </w:r>
          </w:p>
          <w:p w:rsidR="00617EE4" w:rsidRPr="007001F1" w:rsidRDefault="00617EE4" w:rsidP="00617EE4">
            <w:pPr>
              <w:jc w:val="center"/>
              <w:rPr>
                <w:b/>
                <w:bCs/>
                <w:color w:val="FFFFFF"/>
              </w:rPr>
            </w:pPr>
            <w:bookmarkStart w:id="1" w:name="KZ_1"/>
            <w:r w:rsidRPr="007001F1">
              <w:rPr>
                <w:b/>
                <w:bCs/>
                <w:color w:val="FFFFFF"/>
              </w:rPr>
              <w:t xml:space="preserve">Podlimitná zákazka </w:t>
            </w:r>
            <w:r w:rsidR="00663F20" w:rsidRPr="00663F20">
              <w:rPr>
                <w:b/>
                <w:bCs/>
                <w:color w:val="FFFFFF"/>
              </w:rPr>
              <w:t>bez využitia elektronického trhoviska</w:t>
            </w:r>
            <w:bookmarkEnd w:id="1"/>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xml:space="preserve">, pričom verejný obstarávateľ postupoval v súlade s </w:t>
            </w:r>
            <w:r w:rsidR="00892024">
              <w:rPr>
                <w:color w:val="000000"/>
                <w:sz w:val="22"/>
                <w:szCs w:val="22"/>
              </w:rPr>
              <w:lastRenderedPageBreak/>
              <w:t>ustanoveniami Systému riadenia EŠIF upravujúcimi určenie PHZ</w:t>
            </w:r>
            <w:r w:rsidRPr="007001F1">
              <w:rPr>
                <w:color w:val="000000"/>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4B5668">
        <w:trPr>
          <w:trHeight w:val="577"/>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w:t>
            </w:r>
            <w:r w:rsidR="00865442" w:rsidRPr="00A4759E">
              <w:rPr>
                <w:sz w:val="22"/>
                <w:szCs w:val="22"/>
              </w:rPr>
              <w:lastRenderedPageBreak/>
              <w:t xml:space="preserve">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lastRenderedPageBreak/>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r w:rsidR="00E8071D">
              <w:rPr>
                <w:sz w:val="22"/>
                <w:szCs w:val="22"/>
              </w:rPr>
              <w:t>oznámenie</w:t>
            </w:r>
            <w:r w:rsidR="00E8071D" w:rsidRPr="007001F1">
              <w:rPr>
                <w:sz w:val="22"/>
                <w:szCs w:val="22"/>
              </w:rPr>
              <w:t xml:space="preserve"> </w:t>
            </w:r>
            <w:r w:rsidRPr="007001F1">
              <w:rPr>
                <w:sz w:val="22"/>
                <w:szCs w:val="22"/>
              </w:rPr>
              <w:t>o výsledku verejného obstarávania Úradu pre verejné obstarávanie v lehotách uvedených v § 11</w:t>
            </w:r>
            <w:r w:rsidR="00E8071D">
              <w:rPr>
                <w:sz w:val="22"/>
                <w:szCs w:val="22"/>
              </w:rPr>
              <w:t>6</w:t>
            </w:r>
            <w:r w:rsidRPr="007001F1">
              <w:rPr>
                <w:sz w:val="22"/>
                <w:szCs w:val="22"/>
              </w:rPr>
              <w:t xml:space="preserve">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r w:rsidR="00A90B4D">
              <w:rPr>
                <w:rStyle w:val="Odkaznapoznmkupodiarou"/>
                <w:b/>
                <w:bCs/>
                <w:sz w:val="22"/>
                <w:szCs w:val="22"/>
              </w:rPr>
              <w:footnoteReference w:customMarkFollows="1" w:id="1"/>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lastRenderedPageBreak/>
              <w:t>Kontrolný zoznam k finančnej kontrole VO</w:t>
            </w:r>
            <w:r w:rsidRPr="007001F1">
              <w:rPr>
                <w:b/>
                <w:bCs/>
                <w:color w:val="FFFFFF"/>
              </w:rPr>
              <w:br/>
            </w:r>
            <w:bookmarkStart w:id="2"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2"/>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D138A" w:rsidRPr="007001F1" w:rsidTr="007261E4">
        <w:trPr>
          <w:trHeight w:val="528"/>
        </w:trPr>
        <w:tc>
          <w:tcPr>
            <w:tcW w:w="582" w:type="dxa"/>
            <w:vMerge w:val="restart"/>
            <w:shd w:val="clear" w:color="auto" w:fill="auto"/>
            <w:noWrap/>
            <w:vAlign w:val="center"/>
          </w:tcPr>
          <w:p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081053" w:rsidP="0018167C">
            <w:pPr>
              <w:jc w:val="center"/>
              <w:rPr>
                <w:color w:val="000000"/>
              </w:rPr>
            </w:pPr>
            <w:r>
              <w:rPr>
                <w:color w:val="000000"/>
                <w:sz w:val="22"/>
                <w:szCs w:val="22"/>
              </w:rPr>
              <w:t>3</w:t>
            </w: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4</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s využitím elektronického trhoviska a predmetom zákazky neboli služby intelektuálneho plnenia alebo 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3837" w:rsidRPr="007001F1" w:rsidTr="007261E4">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r>
              <w:rPr>
                <w:color w:val="000000"/>
                <w:sz w:val="22"/>
                <w:szCs w:val="22"/>
              </w:rPr>
              <w:t>8</w:t>
            </w:r>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65366A" w:rsidRPr="007001F1" w:rsidTr="007261E4">
        <w:trPr>
          <w:trHeight w:val="600"/>
        </w:trPr>
        <w:tc>
          <w:tcPr>
            <w:tcW w:w="582" w:type="dxa"/>
            <w:shd w:val="clear" w:color="auto" w:fill="auto"/>
            <w:noWrap/>
            <w:vAlign w:val="center"/>
          </w:tcPr>
          <w:p w:rsidR="0065366A" w:rsidRDefault="0065366A" w:rsidP="0018167C">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rsidR="0065366A" w:rsidRPr="007001F1" w:rsidRDefault="0065366A" w:rsidP="0018167C">
            <w:pPr>
              <w:jc w:val="center"/>
              <w:rPr>
                <w:b/>
                <w:bCs/>
                <w:color w:val="000000"/>
              </w:rPr>
            </w:pPr>
          </w:p>
        </w:tc>
        <w:tc>
          <w:tcPr>
            <w:tcW w:w="567" w:type="dxa"/>
            <w:shd w:val="clear" w:color="auto" w:fill="auto"/>
            <w:vAlign w:val="center"/>
          </w:tcPr>
          <w:p w:rsidR="0065366A" w:rsidRPr="007001F1" w:rsidRDefault="0065366A" w:rsidP="0018167C">
            <w:pPr>
              <w:jc w:val="center"/>
              <w:rPr>
                <w:b/>
                <w:bCs/>
                <w:color w:val="000000"/>
              </w:rPr>
            </w:pPr>
          </w:p>
        </w:tc>
        <w:tc>
          <w:tcPr>
            <w:tcW w:w="776" w:type="dxa"/>
            <w:shd w:val="clear" w:color="auto" w:fill="auto"/>
            <w:vAlign w:val="center"/>
          </w:tcPr>
          <w:p w:rsidR="0065366A" w:rsidRPr="007001F1" w:rsidRDefault="0065366A" w:rsidP="0018167C">
            <w:pPr>
              <w:jc w:val="center"/>
              <w:rPr>
                <w:b/>
                <w:bCs/>
                <w:color w:val="000000"/>
              </w:rPr>
            </w:pPr>
          </w:p>
        </w:tc>
        <w:tc>
          <w:tcPr>
            <w:tcW w:w="1775" w:type="dxa"/>
            <w:shd w:val="clear" w:color="auto" w:fill="auto"/>
            <w:vAlign w:val="center"/>
          </w:tcPr>
          <w:p w:rsidR="0065366A" w:rsidRPr="007001F1" w:rsidRDefault="0065366A" w:rsidP="0018167C">
            <w:pPr>
              <w:jc w:val="center"/>
              <w:rP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65366A" w:rsidP="0018167C">
            <w:pPr>
              <w:jc w:val="center"/>
              <w:rPr>
                <w:color w:val="000000"/>
              </w:rPr>
            </w:pPr>
            <w:r>
              <w:rPr>
                <w:color w:val="000000"/>
                <w:sz w:val="22"/>
                <w:szCs w:val="22"/>
              </w:rPr>
              <w:lastRenderedPageBreak/>
              <w:t>10</w:t>
            </w:r>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8E2A1A" w:rsidRPr="007001F1" w:rsidTr="007261E4">
        <w:trPr>
          <w:trHeight w:val="1140"/>
        </w:trPr>
        <w:tc>
          <w:tcPr>
            <w:tcW w:w="582" w:type="dxa"/>
            <w:shd w:val="clear" w:color="auto" w:fill="auto"/>
            <w:noWrap/>
            <w:vAlign w:val="center"/>
          </w:tcPr>
          <w:p w:rsidR="008E2A1A" w:rsidRPr="007001F1" w:rsidRDefault="008E2A1A" w:rsidP="0018167C">
            <w:pPr>
              <w:jc w:val="center"/>
              <w:rPr>
                <w:color w:val="000000"/>
                <w:sz w:val="22"/>
                <w:szCs w:val="22"/>
              </w:rPr>
            </w:pPr>
            <w:r>
              <w:rPr>
                <w:color w:val="000000"/>
                <w:sz w:val="22"/>
                <w:szCs w:val="22"/>
              </w:rPr>
              <w:t>1</w:t>
            </w:r>
            <w:r w:rsidR="0065366A">
              <w:rPr>
                <w:color w:val="000000"/>
                <w:sz w:val="22"/>
                <w:szCs w:val="22"/>
              </w:rPr>
              <w:t>3</w:t>
            </w:r>
          </w:p>
        </w:tc>
        <w:tc>
          <w:tcPr>
            <w:tcW w:w="4820" w:type="dxa"/>
            <w:gridSpan w:val="2"/>
            <w:shd w:val="clear" w:color="auto" w:fill="auto"/>
            <w:vAlign w:val="center"/>
          </w:tcPr>
          <w:p w:rsidR="008E2A1A" w:rsidRPr="007001F1" w:rsidRDefault="00ED67EA" w:rsidP="008E4905">
            <w:pPr>
              <w:jc w:val="both"/>
              <w:rPr>
                <w:sz w:val="22"/>
                <w:szCs w:val="22"/>
              </w:rPr>
            </w:pPr>
            <w:r>
              <w:rPr>
                <w:color w:val="000000"/>
                <w:sz w:val="22"/>
                <w:szCs w:val="22"/>
              </w:rPr>
              <w:t xml:space="preserve">Dodržal verejný obstarávateľ povinnosť v zmysle          § 111 ods. 2 a zverejnil </w:t>
            </w:r>
            <w:r w:rsidR="008E4905">
              <w:rPr>
                <w:color w:val="000000"/>
                <w:sz w:val="22"/>
                <w:szCs w:val="22"/>
              </w:rPr>
              <w:t>štvrťročne</w:t>
            </w:r>
            <w:r>
              <w:rPr>
                <w:color w:val="000000"/>
                <w:sz w:val="22"/>
                <w:szCs w:val="22"/>
              </w:rPr>
              <w:t xml:space="preserve"> </w:t>
            </w:r>
            <w:r w:rsidRPr="000D0133">
              <w:rPr>
                <w:color w:val="000000"/>
                <w:sz w:val="22"/>
                <w:szCs w:val="22"/>
              </w:rPr>
              <w:t xml:space="preserve">vo svojom profile súhrnnú správu o </w:t>
            </w:r>
            <w:r w:rsidR="008E4905" w:rsidRPr="008E4905">
              <w:rPr>
                <w:color w:val="000000"/>
                <w:sz w:val="22"/>
                <w:szCs w:val="22"/>
              </w:rPr>
              <w:t>zákazkách podľa </w:t>
            </w:r>
            <w:hyperlink r:id="rId10" w:anchor="paragraf-109" w:tooltip="Odkaz na predpis alebo ustanovenie" w:history="1">
              <w:r w:rsidR="008E4905" w:rsidRPr="008E4905">
                <w:rPr>
                  <w:color w:val="000000"/>
                  <w:sz w:val="22"/>
                  <w:szCs w:val="22"/>
                </w:rPr>
                <w:t>§ 109</w:t>
              </w:r>
            </w:hyperlink>
            <w:r w:rsidR="008E4905" w:rsidRPr="008E4905">
              <w:rPr>
                <w:color w:val="000000"/>
                <w:sz w:val="22"/>
                <w:szCs w:val="22"/>
              </w:rPr>
              <w:t> a </w:t>
            </w:r>
            <w:hyperlink r:id="rId11" w:anchor="paragraf-110" w:tooltip="Odkaz na predpis alebo ustanovenie" w:history="1">
              <w:r w:rsidR="008E4905" w:rsidRPr="008E4905">
                <w:rPr>
                  <w:color w:val="000000"/>
                  <w:sz w:val="22"/>
                  <w:szCs w:val="22"/>
                </w:rPr>
                <w:t>110</w:t>
              </w:r>
            </w:hyperlink>
            <w:r w:rsidR="008E4905">
              <w:rPr>
                <w:color w:val="000000"/>
                <w:sz w:val="22"/>
                <w:szCs w:val="22"/>
              </w:rPr>
              <w:t xml:space="preserve"> ZVO</w:t>
            </w:r>
            <w:r w:rsidR="008E4905" w:rsidRPr="008E4905">
              <w:rPr>
                <w:color w:val="000000"/>
                <w:sz w:val="22"/>
                <w:szCs w:val="22"/>
              </w:rPr>
              <w:t> s cenami vyššími ako 5 000 eur</w:t>
            </w:r>
            <w:r>
              <w:rPr>
                <w:color w:val="000000"/>
                <w:sz w:val="22"/>
                <w:szCs w:val="22"/>
              </w:rPr>
              <w:t xml:space="preserve">? (V prípade, ak je to relevantné a zákazka </w:t>
            </w:r>
            <w:r w:rsidR="008E4905">
              <w:rPr>
                <w:color w:val="000000"/>
                <w:sz w:val="22"/>
                <w:szCs w:val="22"/>
              </w:rPr>
              <w:t xml:space="preserve">je kontrolovaná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8E2A1A" w:rsidRPr="007001F1" w:rsidRDefault="008E2A1A" w:rsidP="0018167C">
            <w:pPr>
              <w:jc w:val="center"/>
              <w:rPr>
                <w:b/>
                <w:bCs/>
                <w:color w:val="000000"/>
              </w:rPr>
            </w:pPr>
          </w:p>
        </w:tc>
        <w:tc>
          <w:tcPr>
            <w:tcW w:w="567" w:type="dxa"/>
            <w:shd w:val="clear" w:color="auto" w:fill="auto"/>
            <w:vAlign w:val="center"/>
          </w:tcPr>
          <w:p w:rsidR="008E2A1A" w:rsidRPr="007001F1" w:rsidRDefault="008E2A1A" w:rsidP="0018167C">
            <w:pPr>
              <w:jc w:val="center"/>
              <w:rPr>
                <w:b/>
                <w:bCs/>
                <w:color w:val="000000"/>
              </w:rPr>
            </w:pPr>
          </w:p>
        </w:tc>
        <w:tc>
          <w:tcPr>
            <w:tcW w:w="776" w:type="dxa"/>
            <w:shd w:val="clear" w:color="auto" w:fill="auto"/>
            <w:vAlign w:val="center"/>
          </w:tcPr>
          <w:p w:rsidR="008E2A1A" w:rsidRPr="007001F1" w:rsidRDefault="008E2A1A" w:rsidP="0018167C">
            <w:pPr>
              <w:jc w:val="center"/>
              <w:rPr>
                <w:b/>
                <w:bCs/>
                <w:color w:val="000000"/>
              </w:rPr>
            </w:pPr>
          </w:p>
        </w:tc>
        <w:tc>
          <w:tcPr>
            <w:tcW w:w="1775" w:type="dxa"/>
            <w:shd w:val="clear" w:color="auto" w:fill="auto"/>
            <w:vAlign w:val="center"/>
          </w:tcPr>
          <w:p w:rsidR="008E2A1A" w:rsidRPr="007001F1" w:rsidRDefault="008E2A1A" w:rsidP="0018167C">
            <w:pPr>
              <w:jc w:val="center"/>
              <w:rPr>
                <w:b/>
                <w:bCs/>
                <w:color w:val="000000"/>
              </w:rPr>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3"/>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podmienku podľa odsekov 4 a 5, boli včas prijaté </w:t>
            </w:r>
            <w:r w:rsidRPr="007001F1">
              <w:rPr>
                <w:color w:val="000000"/>
                <w:sz w:val="22"/>
                <w:szCs w:val="22"/>
              </w:rPr>
              <w:lastRenderedPageBreak/>
              <w:t>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4"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4"/>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w:t>
            </w:r>
            <w:r w:rsidRPr="007001F1">
              <w:rPr>
                <w:color w:val="000000"/>
                <w:sz w:val="22"/>
                <w:szCs w:val="22"/>
              </w:rPr>
              <w:lastRenderedPageBreak/>
              <w:t>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5"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5"/>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2D20F9">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w:t>
            </w:r>
            <w:r w:rsidRPr="007001F1">
              <w:rPr>
                <w:color w:val="000000"/>
                <w:sz w:val="22"/>
                <w:szCs w:val="22"/>
              </w:rPr>
              <w:lastRenderedPageBreak/>
              <w:t>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4B5668">
        <w:trPr>
          <w:trHeight w:val="293"/>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 xml:space="preserve">V prípade, ak verejný obstarávateľ vyžadoval, aby uchádzač v ponuke uviedol podiel zákazky, ktorý má v úmysle zadať subdodávateľom, navrhovaných subdodávateľov a predmety subdodávok, postupoval </w:t>
            </w:r>
            <w:r w:rsidRPr="004F1113">
              <w:rPr>
                <w:color w:val="000000"/>
                <w:sz w:val="22"/>
                <w:szCs w:val="22"/>
              </w:rPr>
              <w:lastRenderedPageBreak/>
              <w:t>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2"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3"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lastRenderedPageBreak/>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6"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6"/>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7261E4">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7261E4">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9</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7"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7"/>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4B5668">
        <w:trPr>
          <w:trHeight w:val="293"/>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v súlade s ustanoveniami Systému </w:t>
            </w:r>
            <w:r w:rsidR="00EF1106">
              <w:rPr>
                <w:color w:val="000000"/>
                <w:sz w:val="22"/>
                <w:szCs w:val="22"/>
              </w:rPr>
              <w:lastRenderedPageBreak/>
              <w:t>riadenia EŠIF upravujúcimi určenie PHZ</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lastRenderedPageBreak/>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2D20F9">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4</w:t>
            </w:r>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5</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r w:rsidR="00E04942">
              <w:rPr>
                <w:color w:val="000000"/>
                <w:sz w:val="22"/>
                <w:szCs w:val="22"/>
              </w:rPr>
              <w:t>6</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7261E4">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9"/>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r w:rsidRPr="007001F1">
              <w:rPr>
                <w:b/>
                <w:bCs/>
                <w:color w:val="FFFFFF"/>
              </w:rPr>
              <w:t>ante kontrola</w:t>
            </w:r>
            <w:bookmarkEnd w:id="8"/>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7261E4">
        <w:trPr>
          <w:trHeight w:val="300"/>
        </w:trPr>
        <w:tc>
          <w:tcPr>
            <w:tcW w:w="3559" w:type="dxa"/>
            <w:gridSpan w:val="2"/>
            <w:shd w:val="clear" w:color="auto" w:fill="auto"/>
            <w:vAlign w:val="center"/>
          </w:tcPr>
          <w:p w:rsidR="003E1F08" w:rsidRPr="003E1F08" w:rsidRDefault="003E1F08" w:rsidP="00F92AC2">
            <w:pPr>
              <w:rPr>
                <w:b/>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F92AC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r w:rsidR="006302BF" w:rsidRPr="007001F1">
              <w:rPr>
                <w:color w:val="000000"/>
                <w:sz w:val="22"/>
                <w:szCs w:val="22"/>
              </w:rPr>
              <w:t>ante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4B5668">
        <w:trPr>
          <w:trHeight w:val="293"/>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2D20F9">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10"/>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r w:rsidRPr="007001F1">
              <w:rPr>
                <w:b/>
                <w:bCs/>
                <w:color w:val="FFFFFF"/>
              </w:rPr>
              <w:t>ante kontrola</w:t>
            </w:r>
            <w:bookmarkEnd w:id="9"/>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2D20F9">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2D20F9">
        <w:trPr>
          <w:trHeight w:val="300"/>
        </w:trPr>
        <w:tc>
          <w:tcPr>
            <w:tcW w:w="3559" w:type="dxa"/>
            <w:gridSpan w:val="2"/>
            <w:shd w:val="clear" w:color="auto" w:fill="auto"/>
            <w:vAlign w:val="center"/>
          </w:tcPr>
          <w:p w:rsidR="003E1F08" w:rsidRPr="007001F1" w:rsidRDefault="003E1F08" w:rsidP="00F92AC2">
            <w:pPr>
              <w:rPr>
                <w:color w:val="000000"/>
                <w:sz w:val="22"/>
                <w:szCs w:val="22"/>
              </w:rPr>
            </w:pPr>
            <w:r w:rsidRPr="007001F1">
              <w:rPr>
                <w:color w:val="000000"/>
                <w:sz w:val="22"/>
                <w:szCs w:val="22"/>
              </w:rPr>
              <w:t>Identifikátor zákazky v EKS</w:t>
            </w:r>
          </w:p>
        </w:tc>
        <w:tc>
          <w:tcPr>
            <w:tcW w:w="5461" w:type="dxa"/>
            <w:gridSpan w:val="5"/>
            <w:shd w:val="clear" w:color="auto" w:fill="auto"/>
            <w:vAlign w:val="center"/>
          </w:tcPr>
          <w:p w:rsidR="003E1F08" w:rsidRPr="007001F1" w:rsidRDefault="003E1F08" w:rsidP="00F92AC2">
            <w:pPr>
              <w:rPr>
                <w:color w:val="000000"/>
                <w:szCs w:val="20"/>
              </w:rPr>
            </w:pPr>
          </w:p>
        </w:tc>
      </w:tr>
      <w:tr w:rsidR="004D0B9F" w:rsidRPr="007001F1" w:rsidTr="002D20F9">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r w:rsidR="00F92AC2" w:rsidRPr="007001F1">
              <w:rPr>
                <w:color w:val="000000"/>
                <w:sz w:val="22"/>
                <w:szCs w:val="20"/>
              </w:rPr>
              <w:t>ante kontrola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776C6E" w:rsidRPr="007001F1" w:rsidTr="002D20F9">
        <w:trPr>
          <w:trHeight w:val="157"/>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 xml:space="preserve">a) Nebol pri zadávaní zákazky identifikovaný </w:t>
            </w:r>
            <w:r w:rsidRPr="007001F1">
              <w:rPr>
                <w:sz w:val="22"/>
                <w:szCs w:val="22"/>
              </w:rPr>
              <w:lastRenderedPageBreak/>
              <w:t>konflikt záujmov podľa § 23 ZVO?</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r w:rsidRPr="007001F1">
              <w:rPr>
                <w:sz w:val="22"/>
                <w:szCs w:val="22"/>
              </w:rPr>
              <w:t>ante kontroly a dokumentáciou schválenou v rámci tejto ex</w:t>
            </w:r>
            <w:r w:rsidR="00F742F7">
              <w:rPr>
                <w:sz w:val="22"/>
                <w:szCs w:val="22"/>
              </w:rPr>
              <w:t xml:space="preserve"> </w:t>
            </w:r>
            <w:r w:rsidRPr="007001F1">
              <w:rPr>
                <w:sz w:val="22"/>
                <w:szCs w:val="22"/>
              </w:rPr>
              <w:t>ante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2D20F9">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2D20F9">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2D20F9">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2D20F9">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2D20F9">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2D20F9">
        <w:trPr>
          <w:trHeight w:val="20"/>
        </w:trPr>
        <w:tc>
          <w:tcPr>
            <w:tcW w:w="582" w:type="dxa"/>
            <w:shd w:val="clear" w:color="auto" w:fill="auto"/>
            <w:noWrap/>
            <w:vAlign w:val="center"/>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11"/>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následná ex</w:t>
            </w:r>
            <w:r w:rsidR="009411BC">
              <w:rPr>
                <w:b/>
                <w:bCs/>
                <w:color w:val="FFFFFF"/>
              </w:rPr>
              <w:t xml:space="preserve"> </w:t>
            </w:r>
            <w:r w:rsidRPr="007001F1">
              <w:rPr>
                <w:b/>
                <w:bCs/>
                <w:color w:val="FFFFFF"/>
              </w:rPr>
              <w:t>post kontrola</w:t>
            </w:r>
            <w:bookmarkEnd w:id="10"/>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 xml:space="preserve">Neboli identifikované rizikové indikátory, ktoré môžu iniciovať spoluprácu s PMÚ alebo </w:t>
            </w:r>
            <w:r w:rsidR="00A71FC1" w:rsidRPr="007001F1">
              <w:rPr>
                <w:color w:val="000000"/>
                <w:sz w:val="22"/>
                <w:szCs w:val="22"/>
              </w:rPr>
              <w:lastRenderedPageBreak/>
              <w:t>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r w:rsidRPr="007001F1">
              <w:rPr>
                <w:color w:val="000000"/>
                <w:sz w:val="22"/>
                <w:szCs w:val="22"/>
              </w:rPr>
              <w:t>ante kontroly a dokumentáciou schválenou v rámci týchto ex</w:t>
            </w:r>
            <w:r w:rsidR="009411BC">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w:t>
            </w:r>
            <w:r w:rsidR="00EF1106">
              <w:rPr>
                <w:color w:val="000000"/>
                <w:sz w:val="22"/>
                <w:szCs w:val="22"/>
              </w:rPr>
              <w:t xml:space="preserve">  </w:t>
            </w:r>
            <w:r w:rsidR="003F3D85" w:rsidRPr="007001F1">
              <w:rPr>
                <w:color w:val="000000"/>
                <w:sz w:val="22"/>
                <w:szCs w:val="22"/>
              </w:rPr>
              <w:t>§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 xml:space="preserve">c) Bol uchádzač alebo záujemca vylúčený podľa </w:t>
            </w:r>
            <w:r w:rsidR="00EF1106">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trPr>
        <w:tc>
          <w:tcPr>
            <w:tcW w:w="582" w:type="dxa"/>
            <w:vMerge w:val="restart"/>
            <w:shd w:val="clear" w:color="auto" w:fill="auto"/>
            <w:noWrap/>
            <w:vAlign w:val="center"/>
          </w:tcPr>
          <w:p w:rsidR="00827195" w:rsidRPr="007001F1" w:rsidRDefault="00827195" w:rsidP="00901910">
            <w:pPr>
              <w:jc w:val="center"/>
              <w:rPr>
                <w:color w:val="000000"/>
              </w:rPr>
            </w:pPr>
            <w:r>
              <w:rPr>
                <w:color w:val="000000"/>
              </w:rPr>
              <w:t>7</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7261E4">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7261E4">
        <w:trPr>
          <w:trHeight w:val="675"/>
        </w:trPr>
        <w:tc>
          <w:tcPr>
            <w:tcW w:w="582" w:type="dxa"/>
            <w:shd w:val="clear" w:color="auto" w:fill="auto"/>
            <w:noWrap/>
            <w:vAlign w:val="center"/>
          </w:tcPr>
          <w:p w:rsidR="00386476" w:rsidRPr="007001F1" w:rsidRDefault="00386476" w:rsidP="00901910">
            <w:pPr>
              <w:jc w:val="center"/>
              <w:rPr>
                <w:color w:val="000000"/>
              </w:rPr>
            </w:pPr>
            <w:r>
              <w:rPr>
                <w:color w:val="000000"/>
              </w:rPr>
              <w:t>8</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r>
              <w:rPr>
                <w:color w:val="000000"/>
                <w:sz w:val="22"/>
                <w:szCs w:val="22"/>
              </w:rPr>
              <w:t>9</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19"/>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0"/>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2"/>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štandardná ex</w:t>
            </w:r>
            <w:r w:rsidR="009411BC">
              <w:rPr>
                <w:b/>
                <w:bCs/>
                <w:color w:val="FFFFFF"/>
              </w:rPr>
              <w:t xml:space="preserve"> </w:t>
            </w:r>
            <w:r w:rsidRPr="007001F1">
              <w:rPr>
                <w:b/>
                <w:bCs/>
                <w:color w:val="FFFFFF"/>
              </w:rPr>
              <w:t>post kontrola</w:t>
            </w:r>
            <w:bookmarkEnd w:id="11"/>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EF110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F1106">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c) Bol uchádzač alebo záujemca vylúčený podľa § 40 ods. 6 písm.</w:t>
            </w:r>
            <w:r w:rsidR="00EF1106">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Je kontrolované verejné obstarávanie v súlade so závermi vykonanej exante kontroly a dokumentáciou schválenou v rámci tejto exante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21"/>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3"/>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w:t>
            </w:r>
            <w:r w:rsidR="0005214C">
              <w:rPr>
                <w:color w:val="000000"/>
                <w:sz w:val="22"/>
                <w:szCs w:val="22"/>
              </w:rPr>
              <w:lastRenderedPageBreak/>
              <w:t>s ustanoveniami Systému riadenia EŠIF</w:t>
            </w:r>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4B5668">
        <w:trPr>
          <w:trHeight w:val="29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 xml:space="preserve">b) Sú technické požiadavky určené tak, aby bol zabezpečený rovnaký prístup pre všetkých uchádzačov alebo záujemcov a zabezpečená čestná </w:t>
            </w:r>
            <w:r w:rsidRPr="007001F1">
              <w:rPr>
                <w:color w:val="000000"/>
                <w:sz w:val="22"/>
                <w:szCs w:val="22"/>
              </w:rPr>
              <w:lastRenderedPageBreak/>
              <w:t>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4"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4"/>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w:t>
            </w:r>
            <w:r w:rsidRPr="007001F1">
              <w:rPr>
                <w:color w:val="000000"/>
                <w:sz w:val="22"/>
                <w:szCs w:val="22"/>
              </w:rPr>
              <w:lastRenderedPageBreak/>
              <w:t xml:space="preserve">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lastRenderedPageBreak/>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5"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5"/>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lastRenderedPageBreak/>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r>
              <w:rPr>
                <w:color w:val="000000"/>
              </w:rPr>
              <w:t>7</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r>
              <w:rPr>
                <w:color w:val="000000"/>
              </w:rPr>
              <w:t>8</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r>
              <w:rPr>
                <w:color w:val="000000"/>
                <w:sz w:val="22"/>
                <w:szCs w:val="22"/>
              </w:rPr>
              <w:t>9</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6"/>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r>
              <w:rPr>
                <w:color w:val="000000"/>
                <w:sz w:val="22"/>
                <w:szCs w:val="22"/>
              </w:rPr>
              <w:t>40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r w:rsidR="008747D0">
              <w:rPr>
                <w:color w:val="000000"/>
                <w:sz w:val="22"/>
                <w:szCs w:val="22"/>
              </w:rPr>
              <w:t>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r w:rsidR="008747D0">
              <w:rPr>
                <w:color w:val="000000"/>
                <w:sz w:val="22"/>
                <w:szCs w:val="22"/>
              </w:rPr>
              <w:t>2</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7"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7"/>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r w:rsidR="00EC29DA">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 xml:space="preserve">g)Stanovil verejný obstarávateľ PHZ v zmysle  </w:t>
            </w:r>
            <w:r w:rsidRPr="007001F1">
              <w:rPr>
                <w:sz w:val="22"/>
                <w:szCs w:val="22"/>
              </w:rPr>
              <w:lastRenderedPageBreak/>
              <w:t>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D20F9">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r>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2D20F9"/>
    <w:p w:rsidR="002D20F9" w:rsidRDefault="002D20F9"/>
    <w:p w:rsidR="002D20F9" w:rsidRPr="007001F1" w:rsidRDefault="002D20F9"/>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8"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18"/>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lastRenderedPageBreak/>
              <w:t xml:space="preserve">Názov </w:t>
            </w:r>
            <w:r w:rsidR="00322CCF">
              <w:rPr>
                <w:color w:val="000000"/>
                <w:sz w:val="22"/>
                <w:szCs w:val="22"/>
              </w:rPr>
              <w:t>prioritnej osi</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w:t>
            </w:r>
            <w:r w:rsidRPr="007001F1">
              <w:rPr>
                <w:sz w:val="22"/>
                <w:szCs w:val="22"/>
              </w:rPr>
              <w:lastRenderedPageBreak/>
              <w:t>§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9"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19"/>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r w:rsidR="00832D74">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r w:rsidR="00832D74">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trPr>
        <w:tc>
          <w:tcPr>
            <w:tcW w:w="582" w:type="dxa"/>
            <w:vMerge w:val="restart"/>
            <w:shd w:val="clear" w:color="auto" w:fill="auto"/>
            <w:noWrap/>
            <w:vAlign w:val="center"/>
          </w:tcPr>
          <w:p w:rsidR="001207D0" w:rsidRPr="007001F1" w:rsidRDefault="001207D0" w:rsidP="00872D5A">
            <w:pPr>
              <w:jc w:val="center"/>
              <w:rPr>
                <w:color w:val="000000"/>
              </w:rPr>
            </w:pPr>
            <w:r>
              <w:rPr>
                <w:color w:val="000000"/>
              </w:rPr>
              <w:t>7</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7261E4">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7261E4">
        <w:trPr>
          <w:trHeight w:val="675"/>
        </w:trPr>
        <w:tc>
          <w:tcPr>
            <w:tcW w:w="582" w:type="dxa"/>
            <w:shd w:val="clear" w:color="auto" w:fill="auto"/>
            <w:noWrap/>
            <w:vAlign w:val="center"/>
          </w:tcPr>
          <w:p w:rsidR="008747D0" w:rsidRPr="007001F1" w:rsidRDefault="008747D0" w:rsidP="00872D5A">
            <w:pPr>
              <w:jc w:val="center"/>
              <w:rPr>
                <w:color w:val="000000"/>
              </w:rPr>
            </w:pPr>
            <w:r>
              <w:rPr>
                <w:color w:val="000000"/>
              </w:rPr>
              <w:t>8</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r>
              <w:rPr>
                <w:color w:val="000000"/>
                <w:sz w:val="22"/>
                <w:szCs w:val="22"/>
              </w:rPr>
              <w:t>9</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6"/>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1"/>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7</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lastRenderedPageBreak/>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t>1</w:t>
            </w:r>
            <w:r w:rsidR="003075EA">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8"/>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22"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22"/>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lastRenderedPageBreak/>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3"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3"/>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4"/>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trPr>
        <w:tc>
          <w:tcPr>
            <w:tcW w:w="582" w:type="dxa"/>
            <w:vMerge w:val="restart"/>
            <w:shd w:val="clear" w:color="auto" w:fill="auto"/>
            <w:noWrap/>
            <w:vAlign w:val="center"/>
          </w:tcPr>
          <w:p w:rsidR="00503CE4" w:rsidRPr="007001F1" w:rsidRDefault="00503CE4" w:rsidP="00C1211A">
            <w:pPr>
              <w:jc w:val="center"/>
              <w:rPr>
                <w:color w:val="000000"/>
              </w:rPr>
            </w:pPr>
            <w:r>
              <w:rPr>
                <w:color w:val="000000"/>
              </w:rPr>
              <w:t>7</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7261E4">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7261E4">
        <w:trPr>
          <w:trHeight w:val="675"/>
        </w:trPr>
        <w:tc>
          <w:tcPr>
            <w:tcW w:w="582" w:type="dxa"/>
            <w:shd w:val="clear" w:color="auto" w:fill="auto"/>
            <w:noWrap/>
            <w:vAlign w:val="center"/>
          </w:tcPr>
          <w:p w:rsidR="006915E1" w:rsidRPr="007001F1" w:rsidRDefault="006915E1" w:rsidP="00C1211A">
            <w:pPr>
              <w:jc w:val="center"/>
              <w:rPr>
                <w:color w:val="000000"/>
              </w:rPr>
            </w:pPr>
            <w:r>
              <w:rPr>
                <w:color w:val="000000"/>
              </w:rPr>
              <w:t>8</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r>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5"/>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4B5668">
        <w:trPr>
          <w:trHeight w:val="5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doplnenie predložených dokladov, keď z </w:t>
            </w:r>
            <w:r w:rsidRPr="007001F1">
              <w:rPr>
                <w:color w:val="000000"/>
                <w:sz w:val="22"/>
                <w:szCs w:val="22"/>
              </w:rPr>
              <w:lastRenderedPageBreak/>
              <w:t>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lastRenderedPageBreak/>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400C5C">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lastRenderedPageBreak/>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7"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7"/>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w:t>
            </w:r>
            <w:r w:rsidRPr="007001F1">
              <w:rPr>
                <w:color w:val="000000"/>
                <w:sz w:val="22"/>
                <w:szCs w:val="22"/>
              </w:rPr>
              <w:lastRenderedPageBreak/>
              <w:t>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lastRenderedPageBreak/>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r w:rsidR="00A872AE">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r w:rsidR="003D1864">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47"/>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28"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28"/>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2D20F9">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8</w:t>
            </w:r>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49"/>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0"/>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29"/>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trPr>
        <w:tc>
          <w:tcPr>
            <w:tcW w:w="582" w:type="dxa"/>
            <w:vMerge w:val="restart"/>
            <w:shd w:val="clear" w:color="auto" w:fill="auto"/>
            <w:noWrap/>
            <w:vAlign w:val="center"/>
          </w:tcPr>
          <w:p w:rsidR="001B0889" w:rsidRPr="001C31B0" w:rsidRDefault="001B0889" w:rsidP="00D314D2">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B0889" w:rsidRPr="007001F1" w:rsidTr="007261E4">
        <w:trPr>
          <w:trHeight w:val="675"/>
        </w:trPr>
        <w:tc>
          <w:tcPr>
            <w:tcW w:w="582" w:type="dxa"/>
            <w:vMerge/>
            <w:shd w:val="clear" w:color="auto" w:fill="auto"/>
            <w:noWrap/>
            <w:vAlign w:val="center"/>
          </w:tcPr>
          <w:p w:rsidR="001B0889" w:rsidRPr="002D20F9" w:rsidRDefault="001B0889" w:rsidP="00D314D2">
            <w:pPr>
              <w:jc w:val="center"/>
              <w:rPr>
                <w:color w:val="000000"/>
                <w:sz w:val="22"/>
                <w:szCs w:val="22"/>
              </w:rPr>
            </w:pP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D314D2">
            <w:pPr>
              <w:jc w:val="center"/>
              <w:rPr>
                <w:color w:val="000000"/>
                <w:sz w:val="22"/>
                <w:szCs w:val="22"/>
              </w:rPr>
            </w:pPr>
            <w:r w:rsidRPr="001C31B0">
              <w:rPr>
                <w:color w:val="000000"/>
                <w:sz w:val="22"/>
                <w:szCs w:val="22"/>
              </w:rPr>
              <w:t>7</w:t>
            </w:r>
          </w:p>
        </w:tc>
        <w:tc>
          <w:tcPr>
            <w:tcW w:w="4820" w:type="dxa"/>
            <w:gridSpan w:val="2"/>
            <w:shd w:val="clear" w:color="auto" w:fill="auto"/>
            <w:vAlign w:val="center"/>
          </w:tcPr>
          <w:p w:rsidR="001C31B0" w:rsidRPr="007001F1" w:rsidRDefault="001C31B0" w:rsidP="00FA683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D314D2">
            <w:pPr>
              <w:jc w:val="center"/>
              <w:rPr>
                <w:color w:val="000000"/>
              </w:rPr>
            </w:pPr>
          </w:p>
        </w:tc>
        <w:tc>
          <w:tcPr>
            <w:tcW w:w="567" w:type="dxa"/>
            <w:shd w:val="clear" w:color="auto" w:fill="auto"/>
            <w:vAlign w:val="center"/>
          </w:tcPr>
          <w:p w:rsidR="001C31B0" w:rsidRPr="007001F1" w:rsidRDefault="001C31B0" w:rsidP="00D314D2">
            <w:pPr>
              <w:jc w:val="center"/>
              <w:rPr>
                <w:color w:val="000000"/>
              </w:rPr>
            </w:pPr>
          </w:p>
        </w:tc>
        <w:tc>
          <w:tcPr>
            <w:tcW w:w="776" w:type="dxa"/>
            <w:shd w:val="clear" w:color="auto" w:fill="auto"/>
            <w:vAlign w:val="center"/>
          </w:tcPr>
          <w:p w:rsidR="001C31B0" w:rsidRPr="007001F1" w:rsidRDefault="001C31B0" w:rsidP="00D314D2">
            <w:pPr>
              <w:jc w:val="center"/>
              <w:rPr>
                <w:color w:val="000000"/>
              </w:rPr>
            </w:pPr>
          </w:p>
        </w:tc>
        <w:tc>
          <w:tcPr>
            <w:tcW w:w="1775" w:type="dxa"/>
            <w:shd w:val="clear" w:color="auto" w:fill="auto"/>
            <w:vAlign w:val="center"/>
          </w:tcPr>
          <w:p w:rsidR="001C31B0" w:rsidRPr="007001F1" w:rsidRDefault="001C31B0" w:rsidP="00D314D2">
            <w:pPr>
              <w:jc w:val="center"/>
              <w:rP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r>
              <w:rPr>
                <w:color w:val="000000"/>
                <w:sz w:val="22"/>
                <w:szCs w:val="22"/>
              </w:rPr>
              <w:t>8</w:t>
            </w:r>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51"/>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2"/>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0"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30"/>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lastRenderedPageBreak/>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lastRenderedPageBreak/>
              <w:t>3</w:t>
            </w:r>
            <w:r w:rsidR="001C31B0">
              <w:rPr>
                <w:color w:val="000000"/>
                <w:sz w:val="22"/>
                <w:szCs w:val="22"/>
              </w:rPr>
              <w:t>1</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r w:rsidR="001C31B0">
              <w:rPr>
                <w:color w:val="000000"/>
                <w:sz w:val="22"/>
                <w:szCs w:val="22"/>
              </w:rPr>
              <w:t>2</w:t>
            </w:r>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r w:rsidR="001C31B0">
              <w:rPr>
                <w:color w:val="000000"/>
                <w:sz w:val="22"/>
                <w:szCs w:val="22"/>
              </w:rPr>
              <w:t>3</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r w:rsidR="001C31B0">
              <w:rPr>
                <w:color w:val="000000"/>
                <w:sz w:val="22"/>
                <w:szCs w:val="22"/>
              </w:rPr>
              <w:t>4</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53"/>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4"/>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1"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31"/>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nasl.)</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lastRenderedPageBreak/>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8</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55"/>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6"/>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2"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32"/>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nasl.)</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57"/>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8"/>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3"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33"/>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nasl.)</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r w:rsidR="00E94865">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7261E4">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r>
              <w:rPr>
                <w:color w:val="000000"/>
                <w:sz w:val="22"/>
                <w:szCs w:val="22"/>
              </w:rPr>
              <w:t>7</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r>
              <w:rPr>
                <w:color w:val="000000"/>
                <w:sz w:val="22"/>
                <w:szCs w:val="22"/>
              </w:rPr>
              <w:t>8</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59"/>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0"/>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4"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4"/>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nasl.)</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lastRenderedPageBreak/>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962446">
            <w:pPr>
              <w:jc w:val="center"/>
              <w:rPr>
                <w:color w:val="000000"/>
                <w:sz w:val="22"/>
                <w:szCs w:val="22"/>
              </w:rPr>
            </w:pPr>
            <w:r w:rsidRPr="0027735D">
              <w:rPr>
                <w:color w:val="000000"/>
                <w:sz w:val="22"/>
                <w:szCs w:val="22"/>
              </w:rPr>
              <w:t>2</w:t>
            </w:r>
            <w:r>
              <w:rPr>
                <w:color w:val="000000"/>
                <w:sz w:val="22"/>
                <w:szCs w:val="22"/>
              </w:rPr>
              <w:t>6</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28</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 xml:space="preserve">Dodržal verejný obstarávateľ povinnú elektronickú </w:t>
            </w:r>
            <w:r>
              <w:rPr>
                <w:color w:val="000000"/>
                <w:sz w:val="22"/>
                <w:szCs w:val="22"/>
              </w:rPr>
              <w:lastRenderedPageBreak/>
              <w:t>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5"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r w:rsidRPr="007001F1">
              <w:rPr>
                <w:b/>
                <w:bCs/>
                <w:color w:val="FFFFFF"/>
              </w:rPr>
              <w:t>ante kontrola</w:t>
            </w:r>
            <w:bookmarkEnd w:id="35"/>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nasl.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r w:rsidR="00675CE1" w:rsidRPr="007001F1">
              <w:rPr>
                <w:color w:val="000000"/>
                <w:sz w:val="22"/>
                <w:szCs w:val="22"/>
              </w:rPr>
              <w:t>ante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r w:rsidR="00F24716">
              <w:rPr>
                <w:color w:val="000000"/>
                <w:sz w:val="22"/>
                <w:szCs w:val="22"/>
              </w:rPr>
              <w:t xml:space="preserve"> a v súlade s ustanoveniami Systému riadenia EŠIF upravujúcimi určenie PHZ</w:t>
            </w:r>
            <w:r w:rsidRPr="007001F1">
              <w:rPr>
                <w:color w:val="000000"/>
                <w:sz w:val="22"/>
                <w:szCs w:val="22"/>
              </w:rPr>
              <w:t>?</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s PMÚ a spolupráca s </w:t>
            </w:r>
            <w:r w:rsidRPr="007001F1">
              <w:rPr>
                <w:color w:val="000000"/>
                <w:sz w:val="22"/>
                <w:szCs w:val="22"/>
              </w:rPr>
              <w:lastRenderedPageBreak/>
              <w:t>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lastRenderedPageBreak/>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6"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r w:rsidRPr="007001F1">
              <w:rPr>
                <w:b/>
                <w:bCs/>
                <w:color w:val="FFFFFF"/>
              </w:rPr>
              <w:t>ante kontrola</w:t>
            </w:r>
            <w:bookmarkEnd w:id="36"/>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nasl.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r w:rsidR="00B0251E" w:rsidRPr="007001F1">
              <w:rPr>
                <w:color w:val="000000"/>
                <w:sz w:val="22"/>
                <w:szCs w:val="22"/>
              </w:rPr>
              <w:t>ante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 xml:space="preserve">e) Zverejnil verejný obstarávateľ v profile zároveň s vyhlásením koncesie analýzy obsahujúce porovnanie variantov pred prijatím rozhodnutia vyhlásiť </w:t>
            </w:r>
            <w:r>
              <w:rPr>
                <w:color w:val="000000"/>
                <w:sz w:val="22"/>
                <w:szCs w:val="22"/>
              </w:rPr>
              <w:lastRenderedPageBreak/>
              <w:t>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r w:rsidRPr="007001F1">
              <w:rPr>
                <w:sz w:val="22"/>
                <w:szCs w:val="22"/>
              </w:rPr>
              <w:t>ante kontroly a dokumentáciou schválenou v rámci tejto prvej ex</w:t>
            </w:r>
            <w:r w:rsidR="00644CCE">
              <w:rPr>
                <w:sz w:val="22"/>
                <w:szCs w:val="22"/>
              </w:rPr>
              <w:t xml:space="preserve"> </w:t>
            </w:r>
            <w:r w:rsidRPr="007001F1">
              <w:rPr>
                <w:sz w:val="22"/>
                <w:szCs w:val="22"/>
              </w:rPr>
              <w:t>ante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Posudzoval verejný obstarávateľ splnenie podmienok účasti vo VO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b) Oznámil verejný obstarávateľ  neúspešnému </w:t>
            </w:r>
            <w:r w:rsidRPr="007001F1">
              <w:rPr>
                <w:color w:val="000000"/>
                <w:sz w:val="22"/>
                <w:szCs w:val="22"/>
              </w:rPr>
              <w:lastRenderedPageBreak/>
              <w:t>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7"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37"/>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r w:rsidRPr="007001F1">
              <w:rPr>
                <w:color w:val="000000"/>
                <w:sz w:val="22"/>
                <w:szCs w:val="22"/>
              </w:rPr>
              <w:t>ante kontrol a dokumentáciou schválenou v rámci týchto ex</w:t>
            </w:r>
            <w:r w:rsidR="007964AF">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7</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r>
              <w:rPr>
                <w:color w:val="000000"/>
                <w:sz w:val="22"/>
                <w:szCs w:val="22"/>
              </w:rPr>
              <w:t>8</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38"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38"/>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lastRenderedPageBreak/>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r w:rsidR="001770D7">
              <w:rPr>
                <w:color w:val="000000"/>
                <w:sz w:val="22"/>
                <w:szCs w:val="22"/>
              </w:rPr>
              <w:t xml:space="preserve"> a v súlade s ustanoveniami Systému riadenia EŠIF upravujúcimi určenie PHZ</w:t>
            </w:r>
            <w:r w:rsidR="00D5534B" w:rsidRPr="007001F1">
              <w:rPr>
                <w:color w:val="000000"/>
                <w:sz w:val="22"/>
                <w:szCs w:val="22"/>
              </w:rPr>
              <w:t xml:space="preserve">?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0F7950">
              <w:rPr>
                <w:color w:val="000000"/>
                <w:sz w:val="22"/>
                <w:szCs w:val="22"/>
              </w:rPr>
              <w:t xml:space="preserve"> </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w:t>
            </w:r>
            <w:r w:rsidR="00D5534B" w:rsidRPr="007001F1">
              <w:rPr>
                <w:color w:val="000000"/>
                <w:sz w:val="22"/>
                <w:szCs w:val="22"/>
              </w:rPr>
              <w:lastRenderedPageBreak/>
              <w:t>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r w:rsidRPr="007001F1">
              <w:rPr>
                <w:sz w:val="22"/>
                <w:szCs w:val="22"/>
              </w:rPr>
              <w:t>ante kontroly a dokumentáciou schválenou v rámci tejto ex</w:t>
            </w:r>
            <w:r w:rsidR="008F60DF">
              <w:rPr>
                <w:sz w:val="22"/>
                <w:szCs w:val="22"/>
              </w:rPr>
              <w:t xml:space="preserve"> </w:t>
            </w:r>
            <w:r w:rsidRPr="007001F1">
              <w:rPr>
                <w:sz w:val="22"/>
                <w:szCs w:val="22"/>
              </w:rPr>
              <w:t>ante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 xml:space="preserve">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w:t>
            </w:r>
            <w:r w:rsidRPr="007001F1">
              <w:rPr>
                <w:color w:val="000000"/>
                <w:sz w:val="22"/>
                <w:szCs w:val="22"/>
              </w:rPr>
              <w:lastRenderedPageBreak/>
              <w:t>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trPr>
        <w:tc>
          <w:tcPr>
            <w:tcW w:w="582" w:type="dxa"/>
            <w:shd w:val="clear" w:color="auto" w:fill="auto"/>
            <w:noWrap/>
            <w:vAlign w:val="center"/>
          </w:tcPr>
          <w:p w:rsidR="00FD2E4F" w:rsidRPr="007001F1" w:rsidRDefault="00FD2E4F" w:rsidP="00347A30">
            <w:pPr>
              <w:jc w:val="center"/>
              <w:rPr>
                <w:color w:val="000000"/>
              </w:rPr>
            </w:pPr>
            <w:r>
              <w:rPr>
                <w:color w:val="000000"/>
              </w:rPr>
              <w:t>30</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r w:rsidR="00FD2E4F">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r w:rsidR="00FD2E4F">
              <w:rPr>
                <w:color w:val="000000"/>
                <w:sz w:val="22"/>
                <w:szCs w:val="22"/>
              </w:rPr>
              <w:t>2</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r w:rsidR="00FD2E4F">
              <w:rPr>
                <w:color w:val="000000"/>
                <w:sz w:val="22"/>
                <w:szCs w:val="22"/>
              </w:rPr>
              <w:t>3</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965A58">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39" w:name="KZ_38"/>
            <w:r w:rsidRPr="007001F1">
              <w:rPr>
                <w:b/>
                <w:bCs/>
                <w:color w:val="FFFFFF"/>
              </w:rPr>
              <w:t xml:space="preserve">Zákazka podľa § 117  ZVO - do </w:t>
            </w:r>
            <w:r w:rsidR="007C2C95">
              <w:rPr>
                <w:b/>
                <w:bCs/>
                <w:color w:val="FFFFFF"/>
              </w:rPr>
              <w:t xml:space="preserve">30 </w:t>
            </w:r>
            <w:r w:rsidRPr="007001F1">
              <w:rPr>
                <w:b/>
                <w:bCs/>
                <w:color w:val="FFFFFF"/>
              </w:rPr>
              <w:t>000 EUR - štandardná ex</w:t>
            </w:r>
            <w:r w:rsidR="008F60DF">
              <w:rPr>
                <w:b/>
                <w:bCs/>
                <w:color w:val="FFFFFF"/>
              </w:rPr>
              <w:t xml:space="preserve"> </w:t>
            </w:r>
            <w:r w:rsidRPr="007001F1">
              <w:rPr>
                <w:b/>
                <w:bCs/>
                <w:color w:val="FFFFFF"/>
              </w:rPr>
              <w:t>post kontrola</w:t>
            </w:r>
            <w:bookmarkEnd w:id="39"/>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965A58">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564F9F">
              <w:rPr>
                <w:color w:val="000000"/>
                <w:sz w:val="22"/>
                <w:szCs w:val="22"/>
              </w:rPr>
              <w:t xml:space="preserve">30 </w:t>
            </w:r>
            <w:r w:rsidR="007C5563" w:rsidRPr="007001F1">
              <w:rPr>
                <w:color w:val="000000"/>
                <w:sz w:val="22"/>
                <w:szCs w:val="22"/>
              </w:rPr>
              <w:t>000 EUR bez DPH</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965A58">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3F45FD">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F56F0D" w:rsidRPr="007001F1" w:rsidTr="00965A58">
        <w:trPr>
          <w:trHeight w:val="20"/>
        </w:trPr>
        <w:tc>
          <w:tcPr>
            <w:tcW w:w="774" w:type="dxa"/>
            <w:vMerge w:val="restart"/>
            <w:shd w:val="clear" w:color="auto" w:fill="auto"/>
            <w:noWrap/>
            <w:vAlign w:val="center"/>
            <w:hideMark/>
          </w:tcPr>
          <w:p w:rsidR="00F56F0D" w:rsidRPr="007001F1" w:rsidRDefault="00F56F0D" w:rsidP="007C5563">
            <w:pPr>
              <w:jc w:val="center"/>
              <w:rPr>
                <w:color w:val="000000"/>
              </w:rPr>
            </w:pPr>
          </w:p>
          <w:p w:rsidR="00F56F0D" w:rsidRPr="007001F1" w:rsidRDefault="00F56F0D" w:rsidP="007C5563">
            <w:pPr>
              <w:jc w:val="center"/>
              <w:rPr>
                <w:color w:val="000000"/>
              </w:rPr>
            </w:pPr>
            <w:r>
              <w:rPr>
                <w:color w:val="000000"/>
                <w:sz w:val="22"/>
                <w:szCs w:val="22"/>
              </w:rPr>
              <w:t>2</w:t>
            </w:r>
            <w:r w:rsidRPr="007001F1">
              <w:rPr>
                <w:color w:val="000000"/>
                <w:sz w:val="22"/>
                <w:szCs w:val="22"/>
              </w:rPr>
              <w:t xml:space="preserve"> </w:t>
            </w:r>
          </w:p>
        </w:tc>
        <w:tc>
          <w:tcPr>
            <w:tcW w:w="4628" w:type="dxa"/>
            <w:gridSpan w:val="2"/>
            <w:shd w:val="clear" w:color="auto" w:fill="auto"/>
            <w:vAlign w:val="center"/>
            <w:hideMark/>
          </w:tcPr>
          <w:p w:rsidR="00F56F0D" w:rsidRPr="007001F1" w:rsidRDefault="00F56F0D" w:rsidP="00A43DB0">
            <w:pPr>
              <w:jc w:val="both"/>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776" w:type="dxa"/>
            <w:shd w:val="clear" w:color="auto" w:fill="auto"/>
            <w:vAlign w:val="center"/>
            <w:hideMark/>
          </w:tcPr>
          <w:p w:rsidR="00F56F0D" w:rsidRPr="007001F1" w:rsidRDefault="00F56F0D" w:rsidP="007C5563">
            <w:pPr>
              <w:jc w:val="center"/>
              <w:rPr>
                <w:color w:val="000000"/>
              </w:rPr>
            </w:pPr>
          </w:p>
        </w:tc>
        <w:tc>
          <w:tcPr>
            <w:tcW w:w="1775" w:type="dxa"/>
            <w:shd w:val="clear" w:color="auto" w:fill="auto"/>
            <w:vAlign w:val="center"/>
            <w:hideMark/>
          </w:tcPr>
          <w:p w:rsidR="00F56F0D" w:rsidRPr="007001F1" w:rsidRDefault="00F56F0D" w:rsidP="007C5563">
            <w:pPr>
              <w:jc w:val="center"/>
              <w:rPr>
                <w:color w:val="000000"/>
              </w:rPr>
            </w:pPr>
          </w:p>
        </w:tc>
      </w:tr>
      <w:tr w:rsidR="00F56F0D" w:rsidRPr="007001F1" w:rsidTr="00F56F0D">
        <w:trPr>
          <w:trHeight w:val="1771"/>
        </w:trPr>
        <w:tc>
          <w:tcPr>
            <w:tcW w:w="774" w:type="dxa"/>
            <w:vMerge/>
            <w:shd w:val="clear" w:color="auto" w:fill="auto"/>
            <w:noWrap/>
            <w:vAlign w:val="center"/>
          </w:tcPr>
          <w:p w:rsidR="00F56F0D" w:rsidRPr="007001F1" w:rsidRDefault="00F56F0D" w:rsidP="007C5563">
            <w:pPr>
              <w:jc w:val="center"/>
              <w:rPr>
                <w:color w:val="000000"/>
              </w:rPr>
            </w:pPr>
          </w:p>
        </w:tc>
        <w:tc>
          <w:tcPr>
            <w:tcW w:w="4628" w:type="dxa"/>
            <w:gridSpan w:val="2"/>
            <w:shd w:val="clear" w:color="auto" w:fill="auto"/>
            <w:vAlign w:val="center"/>
          </w:tcPr>
          <w:p w:rsidR="00F56F0D" w:rsidRDefault="00F56F0D" w:rsidP="00D5534B">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r>
      <w:tr w:rsidR="00F56F0D" w:rsidRPr="007001F1" w:rsidTr="00F56F0D">
        <w:trPr>
          <w:trHeight w:val="1646"/>
        </w:trPr>
        <w:tc>
          <w:tcPr>
            <w:tcW w:w="774" w:type="dxa"/>
            <w:tcBorders>
              <w:bottom w:val="single" w:sz="4" w:space="0" w:color="auto"/>
            </w:tcBorders>
            <w:shd w:val="clear" w:color="auto" w:fill="auto"/>
            <w:noWrap/>
            <w:vAlign w:val="center"/>
            <w:hideMark/>
          </w:tcPr>
          <w:p w:rsidR="00F56F0D" w:rsidRPr="007001F1" w:rsidRDefault="00F56F0D" w:rsidP="007C5563">
            <w:pPr>
              <w:jc w:val="center"/>
              <w:rPr>
                <w:color w:val="000000"/>
              </w:rPr>
            </w:pPr>
            <w:r>
              <w:rPr>
                <w:color w:val="000000"/>
                <w:sz w:val="22"/>
                <w:szCs w:val="22"/>
              </w:rPr>
              <w:t>3</w:t>
            </w:r>
          </w:p>
        </w:tc>
        <w:tc>
          <w:tcPr>
            <w:tcW w:w="4628" w:type="dxa"/>
            <w:gridSpan w:val="2"/>
            <w:tcBorders>
              <w:bottom w:val="single" w:sz="4" w:space="0" w:color="auto"/>
            </w:tcBorders>
            <w:shd w:val="clear" w:color="auto" w:fill="auto"/>
            <w:vAlign w:val="center"/>
            <w:hideMark/>
          </w:tcPr>
          <w:p w:rsidR="00F56F0D" w:rsidRPr="007001F1" w:rsidRDefault="00F56F0D" w:rsidP="00D5534B">
            <w:pPr>
              <w:jc w:val="both"/>
            </w:pPr>
            <w:r w:rsidRPr="007001F1">
              <w:rPr>
                <w:sz w:val="22"/>
                <w:szCs w:val="22"/>
              </w:rPr>
              <w:t xml:space="preserve">Nebol pri zadávaní zákazky identifikovaný konflikt záujmov </w:t>
            </w:r>
            <w:r w:rsidR="0096499F">
              <w:rPr>
                <w:sz w:val="22"/>
                <w:szCs w:val="22"/>
              </w:rPr>
              <w:t xml:space="preserve">a postupoval prijímateľ podľa       </w:t>
            </w:r>
            <w:r w:rsidRPr="007001F1">
              <w:rPr>
                <w:sz w:val="22"/>
                <w:szCs w:val="22"/>
              </w:rPr>
              <w:t>§ 23 ZVO?</w:t>
            </w:r>
          </w:p>
          <w:p w:rsidR="00F56F0D" w:rsidRPr="007001F1" w:rsidRDefault="00F56F0D" w:rsidP="00D5534B">
            <w:pPr>
              <w:jc w:val="both"/>
            </w:pPr>
          </w:p>
          <w:p w:rsidR="00F56F0D" w:rsidRPr="007001F1" w:rsidRDefault="00F56F0D" w:rsidP="00D5534B">
            <w:pPr>
              <w:jc w:val="both"/>
            </w:pPr>
          </w:p>
        </w:tc>
        <w:tc>
          <w:tcPr>
            <w:tcW w:w="567"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F56F0D" w:rsidP="007C5563">
            <w:pPr>
              <w:jc w:val="center"/>
              <w:rPr>
                <w:color w:val="000000"/>
              </w:rPr>
            </w:pPr>
            <w:r>
              <w:rPr>
                <w:color w:val="000000"/>
                <w:sz w:val="22"/>
                <w:szCs w:val="22"/>
              </w:rPr>
              <w:lastRenderedPageBreak/>
              <w:t>4</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F56F0D" w:rsidP="007C5563">
            <w:pPr>
              <w:jc w:val="center"/>
              <w:rPr>
                <w:color w:val="000000"/>
              </w:rPr>
            </w:pPr>
            <w:r>
              <w:rPr>
                <w:color w:val="000000"/>
                <w:sz w:val="22"/>
                <w:szCs w:val="22"/>
              </w:rPr>
              <w:t>5</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w:t>
            </w:r>
            <w:r w:rsidR="00F56F0D">
              <w:rPr>
                <w:color w:val="000000"/>
                <w:sz w:val="22"/>
                <w:szCs w:val="22"/>
              </w:rPr>
              <w:t xml:space="preserve">(objednávka alebo účtovný doklad) </w:t>
            </w:r>
            <w:r w:rsidRPr="007001F1">
              <w:rPr>
                <w:color w:val="000000"/>
                <w:sz w:val="22"/>
                <w:szCs w:val="22"/>
              </w:rPr>
              <w:t>zverejnená v súlade so zákonom o slobodnom prístupe k</w:t>
            </w:r>
            <w:r w:rsidR="00C1643B">
              <w:rPr>
                <w:color w:val="000000"/>
                <w:sz w:val="22"/>
                <w:szCs w:val="22"/>
              </w:rPr>
              <w:t> </w:t>
            </w:r>
            <w:r w:rsidRPr="007001F1">
              <w:rPr>
                <w:color w:val="000000"/>
                <w:sz w:val="22"/>
                <w:szCs w:val="22"/>
              </w:rPr>
              <w:t>informáciám</w:t>
            </w:r>
            <w:r w:rsidR="00C1643B">
              <w:rPr>
                <w:color w:val="000000"/>
                <w:sz w:val="22"/>
                <w:szCs w:val="22"/>
              </w:rPr>
              <w:t xml:space="preserve"> a podpísaná oprávnenými osobami</w:t>
            </w:r>
            <w:r w:rsidRPr="007001F1">
              <w:rPr>
                <w:color w:val="000000"/>
                <w:sz w:val="22"/>
                <w:szCs w:val="22"/>
              </w:rPr>
              <w:t xml:space="preserve">?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9715F" w:rsidRPr="007001F1" w:rsidTr="00965A58">
        <w:trPr>
          <w:trHeight w:val="20"/>
        </w:trPr>
        <w:tc>
          <w:tcPr>
            <w:tcW w:w="774" w:type="dxa"/>
            <w:vMerge w:val="restart"/>
            <w:shd w:val="clear" w:color="auto" w:fill="auto"/>
            <w:noWrap/>
            <w:vAlign w:val="center"/>
          </w:tcPr>
          <w:p w:rsidR="0079715F" w:rsidRPr="007001F1" w:rsidRDefault="0079715F" w:rsidP="007C5563">
            <w:pPr>
              <w:jc w:val="center"/>
              <w:rPr>
                <w:color w:val="000000"/>
                <w:sz w:val="22"/>
                <w:szCs w:val="22"/>
              </w:rPr>
            </w:pPr>
          </w:p>
          <w:p w:rsidR="0079715F" w:rsidRPr="007001F1" w:rsidRDefault="0079715F" w:rsidP="007C5563">
            <w:pPr>
              <w:jc w:val="center"/>
              <w:rPr>
                <w:color w:val="000000"/>
                <w:sz w:val="22"/>
                <w:szCs w:val="22"/>
              </w:rPr>
            </w:pPr>
            <w:r>
              <w:rPr>
                <w:color w:val="000000"/>
                <w:sz w:val="22"/>
                <w:szCs w:val="22"/>
              </w:rPr>
              <w:t>6</w:t>
            </w:r>
            <w:r w:rsidRPr="007001F1">
              <w:rPr>
                <w:color w:val="000000"/>
                <w:sz w:val="22"/>
                <w:szCs w:val="22"/>
              </w:rPr>
              <w:t xml:space="preserve"> </w:t>
            </w:r>
          </w:p>
        </w:tc>
        <w:tc>
          <w:tcPr>
            <w:tcW w:w="4628" w:type="dxa"/>
            <w:gridSpan w:val="2"/>
            <w:shd w:val="clear" w:color="auto" w:fill="auto"/>
            <w:vAlign w:val="center"/>
          </w:tcPr>
          <w:p w:rsidR="0079715F" w:rsidRPr="007001F1" w:rsidRDefault="0079715F" w:rsidP="00BF1B08">
            <w:pPr>
              <w:jc w:val="both"/>
              <w:rPr>
                <w:color w:val="000000"/>
                <w:sz w:val="22"/>
                <w:szCs w:val="22"/>
              </w:rPr>
            </w:pPr>
          </w:p>
        </w:tc>
        <w:tc>
          <w:tcPr>
            <w:tcW w:w="567"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567"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776"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1775"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r>
      <w:tr w:rsidR="0079715F" w:rsidRPr="007001F1" w:rsidTr="007A3EA7">
        <w:trPr>
          <w:trHeight w:val="2575"/>
        </w:trPr>
        <w:tc>
          <w:tcPr>
            <w:tcW w:w="774" w:type="dxa"/>
            <w:vMerge/>
            <w:shd w:val="clear" w:color="auto" w:fill="auto"/>
            <w:noWrap/>
            <w:vAlign w:val="center"/>
            <w:hideMark/>
          </w:tcPr>
          <w:p w:rsidR="0079715F" w:rsidRPr="007001F1" w:rsidRDefault="0079715F" w:rsidP="007C5563">
            <w:pPr>
              <w:jc w:val="center"/>
              <w:rPr>
                <w:color w:val="000000"/>
              </w:rPr>
            </w:pPr>
          </w:p>
        </w:tc>
        <w:tc>
          <w:tcPr>
            <w:tcW w:w="4628" w:type="dxa"/>
            <w:gridSpan w:val="2"/>
            <w:shd w:val="clear" w:color="auto" w:fill="auto"/>
            <w:vAlign w:val="center"/>
            <w:hideMark/>
          </w:tcPr>
          <w:p w:rsidR="0079715F" w:rsidRPr="007001F1" w:rsidRDefault="0079715F" w:rsidP="00D5534B">
            <w:pPr>
              <w:jc w:val="both"/>
              <w:rPr>
                <w:color w:val="000000"/>
              </w:rPr>
            </w:pPr>
          </w:p>
          <w:p w:rsidR="0079715F" w:rsidRPr="007001F1" w:rsidRDefault="0079715F" w:rsidP="007A3EA7">
            <w:pPr>
              <w:jc w:val="both"/>
              <w:rPr>
                <w:color w:val="000000"/>
              </w:rPr>
            </w:pPr>
            <w:r>
              <w:rPr>
                <w:color w:val="000000"/>
                <w:sz w:val="22"/>
                <w:szCs w:val="22"/>
              </w:rPr>
              <w:t>a</w:t>
            </w:r>
            <w:r w:rsidRPr="007001F1">
              <w:rPr>
                <w:color w:val="000000"/>
                <w:sz w:val="22"/>
                <w:szCs w:val="22"/>
              </w:rPr>
              <w:t xml:space="preserve">) Bola PHZ určená </w:t>
            </w:r>
            <w:r w:rsidR="000F7950">
              <w:rPr>
                <w:color w:val="000000"/>
                <w:sz w:val="22"/>
                <w:szCs w:val="22"/>
              </w:rPr>
              <w:t xml:space="preserve">v súlade </w:t>
            </w:r>
            <w:r w:rsidR="000F7950" w:rsidRPr="000F7950">
              <w:rPr>
                <w:color w:val="000000"/>
                <w:sz w:val="22"/>
                <w:szCs w:val="22"/>
              </w:rPr>
              <w:t xml:space="preserve">§ 6 ZVO a v súlade </w:t>
            </w:r>
            <w:r w:rsidR="000F7950">
              <w:rPr>
                <w:color w:val="000000"/>
                <w:sz w:val="22"/>
                <w:szCs w:val="22"/>
              </w:rPr>
              <w:t xml:space="preserve">    </w:t>
            </w:r>
            <w:r w:rsidR="000F7950" w:rsidRPr="000F7950">
              <w:rPr>
                <w:color w:val="000000"/>
                <w:sz w:val="22"/>
                <w:szCs w:val="22"/>
              </w:rPr>
              <w:t>s ustanoveniami Systému riadenia EŠIF?</w:t>
            </w:r>
          </w:p>
        </w:tc>
        <w:tc>
          <w:tcPr>
            <w:tcW w:w="567" w:type="dxa"/>
            <w:vMerge/>
            <w:shd w:val="clear" w:color="auto" w:fill="auto"/>
            <w:vAlign w:val="center"/>
            <w:hideMark/>
          </w:tcPr>
          <w:p w:rsidR="0079715F" w:rsidRPr="007001F1" w:rsidRDefault="0079715F" w:rsidP="007C5563">
            <w:pPr>
              <w:jc w:val="center"/>
              <w:rPr>
                <w:color w:val="000000"/>
              </w:rPr>
            </w:pPr>
          </w:p>
        </w:tc>
        <w:tc>
          <w:tcPr>
            <w:tcW w:w="567" w:type="dxa"/>
            <w:vMerge/>
            <w:shd w:val="clear" w:color="auto" w:fill="auto"/>
            <w:vAlign w:val="center"/>
            <w:hideMark/>
          </w:tcPr>
          <w:p w:rsidR="0079715F" w:rsidRPr="007001F1" w:rsidRDefault="0079715F" w:rsidP="007C5563">
            <w:pPr>
              <w:jc w:val="center"/>
              <w:rPr>
                <w:color w:val="000000"/>
              </w:rPr>
            </w:pPr>
          </w:p>
        </w:tc>
        <w:tc>
          <w:tcPr>
            <w:tcW w:w="776" w:type="dxa"/>
            <w:vMerge/>
            <w:shd w:val="clear" w:color="auto" w:fill="auto"/>
            <w:vAlign w:val="center"/>
            <w:hideMark/>
          </w:tcPr>
          <w:p w:rsidR="0079715F" w:rsidRPr="007001F1" w:rsidRDefault="0079715F" w:rsidP="007C5563">
            <w:pPr>
              <w:jc w:val="center"/>
              <w:rPr>
                <w:color w:val="000000"/>
              </w:rPr>
            </w:pPr>
          </w:p>
        </w:tc>
        <w:tc>
          <w:tcPr>
            <w:tcW w:w="1775" w:type="dxa"/>
            <w:vMerge/>
            <w:shd w:val="clear" w:color="auto" w:fill="auto"/>
            <w:vAlign w:val="center"/>
            <w:hideMark/>
          </w:tcPr>
          <w:p w:rsidR="0079715F" w:rsidRPr="007001F1" w:rsidRDefault="0079715F" w:rsidP="007C5563">
            <w:pPr>
              <w:jc w:val="center"/>
              <w:rPr>
                <w:color w:val="000000"/>
              </w:rPr>
            </w:pPr>
          </w:p>
        </w:tc>
      </w:tr>
      <w:tr w:rsidR="0079715F" w:rsidRPr="007001F1" w:rsidTr="007A3EA7">
        <w:trPr>
          <w:trHeight w:val="835"/>
        </w:trPr>
        <w:tc>
          <w:tcPr>
            <w:tcW w:w="774" w:type="dxa"/>
            <w:vMerge/>
            <w:shd w:val="clear" w:color="auto" w:fill="auto"/>
            <w:noWrap/>
            <w:vAlign w:val="center"/>
          </w:tcPr>
          <w:p w:rsidR="0079715F" w:rsidRPr="007001F1" w:rsidRDefault="0079715F" w:rsidP="007C5563">
            <w:pPr>
              <w:jc w:val="center"/>
              <w:rPr>
                <w:color w:val="000000"/>
              </w:rPr>
            </w:pPr>
          </w:p>
        </w:tc>
        <w:tc>
          <w:tcPr>
            <w:tcW w:w="4628" w:type="dxa"/>
            <w:gridSpan w:val="2"/>
            <w:shd w:val="clear" w:color="auto" w:fill="auto"/>
            <w:vAlign w:val="center"/>
          </w:tcPr>
          <w:p w:rsidR="0079715F" w:rsidRPr="007001F1" w:rsidDel="00640805" w:rsidRDefault="0079715F" w:rsidP="0079715F">
            <w:pPr>
              <w:jc w:val="both"/>
              <w:rPr>
                <w:color w:val="000000"/>
              </w:rPr>
            </w:pPr>
            <w:r>
              <w:rPr>
                <w:color w:val="000000"/>
                <w:sz w:val="22"/>
                <w:szCs w:val="22"/>
              </w:rPr>
              <w:t>b</w:t>
            </w:r>
            <w:r w:rsidRPr="007001F1">
              <w:rPr>
                <w:color w:val="000000"/>
                <w:sz w:val="22"/>
                <w:szCs w:val="22"/>
              </w:rPr>
              <w:t>) Boli v dokumentácii k verejnému obstarávaniu aj informácie a podklady, na základe ktorých bola určená PHZ?</w:t>
            </w:r>
          </w:p>
        </w:tc>
        <w:tc>
          <w:tcPr>
            <w:tcW w:w="567" w:type="dxa"/>
            <w:shd w:val="clear" w:color="auto" w:fill="auto"/>
            <w:vAlign w:val="center"/>
          </w:tcPr>
          <w:p w:rsidR="0079715F" w:rsidRPr="007001F1" w:rsidRDefault="0079715F" w:rsidP="007C5563">
            <w:pPr>
              <w:jc w:val="center"/>
              <w:rPr>
                <w:color w:val="000000"/>
              </w:rPr>
            </w:pPr>
          </w:p>
        </w:tc>
        <w:tc>
          <w:tcPr>
            <w:tcW w:w="567" w:type="dxa"/>
            <w:shd w:val="clear" w:color="auto" w:fill="auto"/>
            <w:vAlign w:val="center"/>
          </w:tcPr>
          <w:p w:rsidR="0079715F" w:rsidRPr="007001F1" w:rsidRDefault="0079715F" w:rsidP="007C5563">
            <w:pPr>
              <w:jc w:val="center"/>
              <w:rPr>
                <w:color w:val="000000"/>
              </w:rPr>
            </w:pPr>
          </w:p>
        </w:tc>
        <w:tc>
          <w:tcPr>
            <w:tcW w:w="776" w:type="dxa"/>
            <w:shd w:val="clear" w:color="auto" w:fill="auto"/>
            <w:vAlign w:val="center"/>
          </w:tcPr>
          <w:p w:rsidR="0079715F" w:rsidRPr="007001F1" w:rsidRDefault="0079715F" w:rsidP="007C5563">
            <w:pPr>
              <w:jc w:val="center"/>
              <w:rPr>
                <w:color w:val="000000"/>
              </w:rPr>
            </w:pPr>
          </w:p>
        </w:tc>
        <w:tc>
          <w:tcPr>
            <w:tcW w:w="1775" w:type="dxa"/>
            <w:shd w:val="clear" w:color="auto" w:fill="auto"/>
            <w:vAlign w:val="center"/>
          </w:tcPr>
          <w:p w:rsidR="0079715F" w:rsidRPr="007001F1" w:rsidRDefault="0079715F" w:rsidP="007C5563">
            <w:pPr>
              <w:jc w:val="center"/>
              <w:rPr>
                <w:color w:val="000000"/>
              </w:rPr>
            </w:pPr>
          </w:p>
        </w:tc>
      </w:tr>
      <w:tr w:rsidR="000F7950" w:rsidRPr="007001F1" w:rsidTr="000371ED">
        <w:trPr>
          <w:trHeight w:val="1961"/>
        </w:trPr>
        <w:tc>
          <w:tcPr>
            <w:tcW w:w="774" w:type="dxa"/>
            <w:vMerge/>
            <w:shd w:val="clear" w:color="auto" w:fill="auto"/>
            <w:noWrap/>
            <w:vAlign w:val="center"/>
          </w:tcPr>
          <w:p w:rsidR="000F7950" w:rsidRPr="007001F1" w:rsidRDefault="000F7950" w:rsidP="007C5563">
            <w:pPr>
              <w:jc w:val="center"/>
              <w:rPr>
                <w:color w:val="000000"/>
              </w:rPr>
            </w:pPr>
          </w:p>
        </w:tc>
        <w:tc>
          <w:tcPr>
            <w:tcW w:w="4628" w:type="dxa"/>
            <w:gridSpan w:val="2"/>
            <w:shd w:val="clear" w:color="auto" w:fill="auto"/>
            <w:vAlign w:val="center"/>
          </w:tcPr>
          <w:p w:rsidR="000F7950" w:rsidRPr="007001F1" w:rsidDel="00640805" w:rsidRDefault="000F7950" w:rsidP="0079715F">
            <w:pPr>
              <w:jc w:val="both"/>
              <w:rPr>
                <w:color w:val="000000"/>
              </w:rPr>
            </w:pPr>
          </w:p>
          <w:p w:rsidR="000F7950" w:rsidRPr="007001F1" w:rsidDel="00640805" w:rsidRDefault="000F7950" w:rsidP="00E06948">
            <w:pPr>
              <w:jc w:val="both"/>
              <w:rPr>
                <w:color w:val="000000"/>
              </w:rPr>
            </w:pPr>
            <w:r>
              <w:rPr>
                <w:color w:val="000000"/>
                <w:sz w:val="22"/>
                <w:szCs w:val="22"/>
              </w:rPr>
              <w:t>c</w:t>
            </w:r>
            <w:r w:rsidRPr="007001F1">
              <w:rPr>
                <w:color w:val="000000"/>
                <w:sz w:val="22"/>
                <w:szCs w:val="22"/>
              </w:rPr>
              <w:t xml:space="preserve">) </w:t>
            </w:r>
            <w:r w:rsidRPr="00E06948">
              <w:rPr>
                <w:color w:val="000000"/>
                <w:sz w:val="22"/>
                <w:szCs w:val="22"/>
              </w:rPr>
              <w:t>Nedošlo k rozdeleniu zákazky alebo nebol zvolený spôsob určenia jej PHZ s cieľom znížiť PHZ pod finančné limity podľa ZVO</w:t>
            </w:r>
            <w:r>
              <w:rPr>
                <w:color w:val="000000"/>
                <w:sz w:val="22"/>
                <w:szCs w:val="22"/>
              </w:rPr>
              <w:t xml:space="preserve"> alebo pod finančný limit 30 000 eur</w:t>
            </w:r>
            <w:r w:rsidRPr="00E06948">
              <w:rPr>
                <w:color w:val="000000"/>
                <w:sz w:val="22"/>
                <w:szCs w:val="22"/>
              </w:rPr>
              <w:t>?</w:t>
            </w:r>
          </w:p>
          <w:p w:rsidR="000F7950" w:rsidRPr="007001F1" w:rsidDel="00640805" w:rsidRDefault="000F7950" w:rsidP="004C1136">
            <w:pPr>
              <w:jc w:val="both"/>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776" w:type="dxa"/>
            <w:shd w:val="clear" w:color="auto" w:fill="auto"/>
            <w:vAlign w:val="center"/>
          </w:tcPr>
          <w:p w:rsidR="000F7950" w:rsidRPr="007001F1" w:rsidRDefault="000F7950" w:rsidP="007C5563">
            <w:pPr>
              <w:jc w:val="center"/>
              <w:rPr>
                <w:color w:val="000000"/>
              </w:rPr>
            </w:pPr>
          </w:p>
        </w:tc>
        <w:tc>
          <w:tcPr>
            <w:tcW w:w="1775" w:type="dxa"/>
            <w:shd w:val="clear" w:color="auto" w:fill="auto"/>
            <w:vAlign w:val="center"/>
          </w:tcPr>
          <w:p w:rsidR="000F7950" w:rsidRPr="007001F1" w:rsidRDefault="000F7950" w:rsidP="007C5563">
            <w:pPr>
              <w:jc w:val="center"/>
              <w:rPr>
                <w:color w:val="000000"/>
              </w:rPr>
            </w:pPr>
          </w:p>
        </w:tc>
      </w:tr>
      <w:tr w:rsidR="0079715F" w:rsidRPr="007001F1" w:rsidTr="00A8069C">
        <w:trPr>
          <w:trHeight w:val="2553"/>
        </w:trPr>
        <w:tc>
          <w:tcPr>
            <w:tcW w:w="774" w:type="dxa"/>
            <w:vMerge w:val="restart"/>
            <w:shd w:val="clear" w:color="auto" w:fill="auto"/>
            <w:noWrap/>
            <w:vAlign w:val="center"/>
          </w:tcPr>
          <w:p w:rsidR="0079715F" w:rsidRPr="007001F1" w:rsidRDefault="0079715F" w:rsidP="007C5563">
            <w:pPr>
              <w:jc w:val="center"/>
              <w:rPr>
                <w:color w:val="000000"/>
              </w:rPr>
            </w:pPr>
          </w:p>
          <w:p w:rsidR="0079715F" w:rsidRPr="007001F1" w:rsidRDefault="0079715F" w:rsidP="007C5563">
            <w:pPr>
              <w:jc w:val="center"/>
              <w:rPr>
                <w:color w:val="000000"/>
              </w:rPr>
            </w:pPr>
            <w:r>
              <w:rPr>
                <w:color w:val="000000"/>
                <w:sz w:val="22"/>
                <w:szCs w:val="22"/>
              </w:rPr>
              <w:t>7</w:t>
            </w:r>
          </w:p>
        </w:tc>
        <w:tc>
          <w:tcPr>
            <w:tcW w:w="4628" w:type="dxa"/>
            <w:gridSpan w:val="2"/>
            <w:shd w:val="clear" w:color="auto" w:fill="auto"/>
            <w:vAlign w:val="center"/>
          </w:tcPr>
          <w:p w:rsidR="0079715F" w:rsidRPr="007001F1" w:rsidRDefault="0079715F" w:rsidP="00D5534B">
            <w:pPr>
              <w:jc w:val="both"/>
              <w:rPr>
                <w:color w:val="000000"/>
              </w:rPr>
            </w:pPr>
          </w:p>
          <w:p w:rsidR="0079715F" w:rsidRPr="007001F1" w:rsidRDefault="0079715F" w:rsidP="00A8069C">
            <w:pPr>
              <w:jc w:val="both"/>
              <w:rPr>
                <w:color w:val="000000"/>
              </w:rPr>
            </w:pPr>
            <w:r w:rsidRPr="007001F1">
              <w:rPr>
                <w:color w:val="000000"/>
                <w:sz w:val="22"/>
                <w:szCs w:val="22"/>
              </w:rPr>
              <w:t>Oslovil alebo identifikoval prijímateľ minimálne troch potenciálnych dodávateľov</w:t>
            </w:r>
            <w:r w:rsidR="00A8069C">
              <w:rPr>
                <w:color w:val="000000"/>
                <w:sz w:val="22"/>
                <w:szCs w:val="22"/>
              </w:rPr>
              <w:t xml:space="preserve"> </w:t>
            </w:r>
            <w:r w:rsidR="00A8069C" w:rsidRPr="00A8069C">
              <w:rPr>
                <w:color w:val="000000"/>
                <w:sz w:val="22"/>
                <w:szCs w:val="22"/>
              </w:rPr>
              <w:t>(ak oslovil alebo identifikoval prijímateľ viac ako troch p</w:t>
            </w:r>
            <w:r w:rsidR="00A8069C">
              <w:rPr>
                <w:color w:val="000000"/>
                <w:sz w:val="22"/>
                <w:szCs w:val="22"/>
              </w:rPr>
              <w:t>otenciálnych dodávateľov, nižšie</w:t>
            </w:r>
            <w:r w:rsidR="00A8069C" w:rsidRPr="00A8069C">
              <w:rPr>
                <w:color w:val="000000"/>
                <w:sz w:val="22"/>
                <w:szCs w:val="22"/>
              </w:rPr>
              <w:t xml:space="preserve"> uvedené podmienky musia spĺňať všetci)</w:t>
            </w:r>
            <w:r>
              <w:rPr>
                <w:color w:val="000000"/>
                <w:sz w:val="22"/>
                <w:szCs w:val="22"/>
              </w:rPr>
              <w:t>, ktorí sú oprávnení</w:t>
            </w:r>
            <w:r w:rsidRPr="00335805">
              <w:rPr>
                <w:color w:val="000000"/>
                <w:sz w:val="22"/>
                <w:szCs w:val="22"/>
              </w:rPr>
              <w:t xml:space="preserve"> dodávať službu, tovar alebo prácu v rozsahu predmetu zákazky a </w:t>
            </w:r>
            <w:r>
              <w:rPr>
                <w:color w:val="000000"/>
                <w:sz w:val="22"/>
                <w:szCs w:val="22"/>
              </w:rPr>
              <w:t>ktorí</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Pr="00BF1B08">
              <w:rPr>
                <w:color w:val="000000"/>
                <w:sz w:val="22"/>
                <w:szCs w:val="22"/>
              </w:rPr>
              <w:t>vo verejnom obstarávaní potvrdený konečným rozhodnutím v Slovenskej republike alebo v štáte sídla, miesta podnikania alebo obvyklého pobytu</w:t>
            </w:r>
            <w:r>
              <w:rPr>
                <w:color w:val="000000"/>
                <w:sz w:val="22"/>
                <w:szCs w:val="22"/>
              </w:rPr>
              <w:t xml:space="preserve"> </w:t>
            </w:r>
            <w:r w:rsidRPr="007001F1">
              <w:rPr>
                <w:color w:val="000000"/>
                <w:sz w:val="22"/>
                <w:szCs w:val="22"/>
              </w:rPr>
              <w:t>za účelom výberu úspešného uchádzača?</w:t>
            </w:r>
            <w:r w:rsidR="00C1643B">
              <w:rPr>
                <w:color w:val="000000"/>
                <w:sz w:val="22"/>
                <w:szCs w:val="22"/>
              </w:rPr>
              <w:t xml:space="preserve">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r>
      <w:tr w:rsidR="0079715F" w:rsidRPr="007001F1" w:rsidTr="007A3EA7">
        <w:trPr>
          <w:trHeight w:val="60"/>
        </w:trPr>
        <w:tc>
          <w:tcPr>
            <w:tcW w:w="774" w:type="dxa"/>
            <w:vMerge/>
            <w:shd w:val="clear" w:color="auto" w:fill="auto"/>
            <w:noWrap/>
            <w:vAlign w:val="center"/>
          </w:tcPr>
          <w:p w:rsidR="0079715F" w:rsidRPr="007001F1" w:rsidRDefault="0079715F" w:rsidP="007C5563">
            <w:pPr>
              <w:jc w:val="center"/>
              <w:rPr>
                <w:color w:val="000000"/>
              </w:rPr>
            </w:pPr>
          </w:p>
        </w:tc>
        <w:tc>
          <w:tcPr>
            <w:tcW w:w="4628" w:type="dxa"/>
            <w:gridSpan w:val="2"/>
            <w:shd w:val="clear" w:color="auto" w:fill="auto"/>
            <w:vAlign w:val="center"/>
          </w:tcPr>
          <w:p w:rsidR="0079715F" w:rsidRPr="007001F1" w:rsidRDefault="0079715F" w:rsidP="00D5534B">
            <w:pPr>
              <w:jc w:val="both"/>
              <w:rPr>
                <w:color w:val="000000"/>
              </w:rPr>
            </w:pPr>
          </w:p>
        </w:tc>
        <w:tc>
          <w:tcPr>
            <w:tcW w:w="567" w:type="dxa"/>
            <w:shd w:val="clear" w:color="auto" w:fill="auto"/>
            <w:vAlign w:val="center"/>
          </w:tcPr>
          <w:p w:rsidR="0079715F" w:rsidRPr="007001F1" w:rsidRDefault="0079715F" w:rsidP="007C5563">
            <w:pPr>
              <w:jc w:val="center"/>
              <w:rPr>
                <w:color w:val="000000"/>
              </w:rPr>
            </w:pPr>
          </w:p>
        </w:tc>
        <w:tc>
          <w:tcPr>
            <w:tcW w:w="567" w:type="dxa"/>
            <w:shd w:val="clear" w:color="auto" w:fill="auto"/>
            <w:vAlign w:val="center"/>
          </w:tcPr>
          <w:p w:rsidR="0079715F" w:rsidRPr="007001F1" w:rsidRDefault="0079715F" w:rsidP="007C5563">
            <w:pPr>
              <w:jc w:val="center"/>
              <w:rPr>
                <w:color w:val="000000"/>
              </w:rPr>
            </w:pPr>
          </w:p>
        </w:tc>
        <w:tc>
          <w:tcPr>
            <w:tcW w:w="776" w:type="dxa"/>
            <w:shd w:val="clear" w:color="auto" w:fill="auto"/>
            <w:vAlign w:val="center"/>
          </w:tcPr>
          <w:p w:rsidR="0079715F" w:rsidRPr="007001F1" w:rsidRDefault="0079715F" w:rsidP="007C5563">
            <w:pPr>
              <w:jc w:val="center"/>
              <w:rPr>
                <w:color w:val="000000"/>
              </w:rPr>
            </w:pPr>
          </w:p>
        </w:tc>
        <w:tc>
          <w:tcPr>
            <w:tcW w:w="1775" w:type="dxa"/>
            <w:shd w:val="clear" w:color="auto" w:fill="auto"/>
            <w:vAlign w:val="center"/>
          </w:tcPr>
          <w:p w:rsidR="0079715F" w:rsidRPr="007001F1" w:rsidRDefault="0079715F" w:rsidP="007C5563">
            <w:pPr>
              <w:jc w:val="center"/>
              <w:rPr>
                <w:color w:val="000000"/>
              </w:rPr>
            </w:pPr>
          </w:p>
        </w:tc>
      </w:tr>
      <w:tr w:rsidR="0079715F" w:rsidRPr="007001F1" w:rsidTr="00A8069C">
        <w:trPr>
          <w:trHeight w:val="1560"/>
        </w:trPr>
        <w:tc>
          <w:tcPr>
            <w:tcW w:w="774" w:type="dxa"/>
            <w:shd w:val="clear" w:color="auto" w:fill="auto"/>
            <w:noWrap/>
            <w:vAlign w:val="center"/>
            <w:hideMark/>
          </w:tcPr>
          <w:p w:rsidR="0079715F" w:rsidRPr="007001F1" w:rsidRDefault="0079715F" w:rsidP="00D2171A">
            <w:pPr>
              <w:jc w:val="center"/>
              <w:rPr>
                <w:color w:val="000000"/>
              </w:rPr>
            </w:pPr>
          </w:p>
          <w:p w:rsidR="0079715F" w:rsidRPr="007001F1" w:rsidRDefault="0079715F" w:rsidP="00A8069C">
            <w:pPr>
              <w:jc w:val="center"/>
              <w:rPr>
                <w:color w:val="000000"/>
              </w:rPr>
            </w:pPr>
            <w:r>
              <w:rPr>
                <w:color w:val="000000"/>
                <w:sz w:val="22"/>
                <w:szCs w:val="22"/>
              </w:rPr>
              <w:t>8</w:t>
            </w:r>
          </w:p>
          <w:p w:rsidR="0079715F" w:rsidRPr="007001F1" w:rsidRDefault="0079715F" w:rsidP="00A8069C">
            <w:pPr>
              <w:jc w:val="center"/>
              <w:rPr>
                <w:color w:val="000000"/>
              </w:rPr>
            </w:pPr>
          </w:p>
        </w:tc>
        <w:tc>
          <w:tcPr>
            <w:tcW w:w="4628" w:type="dxa"/>
            <w:gridSpan w:val="2"/>
            <w:shd w:val="clear" w:color="auto" w:fill="auto"/>
            <w:vAlign w:val="center"/>
            <w:hideMark/>
          </w:tcPr>
          <w:p w:rsidR="0079715F" w:rsidRPr="0079715F" w:rsidRDefault="0079715F" w:rsidP="0079715F">
            <w:pPr>
              <w:jc w:val="both"/>
              <w:rPr>
                <w:color w:val="000000"/>
              </w:rPr>
            </w:pPr>
            <w:r w:rsidRPr="007A3EA7">
              <w:rPr>
                <w:color w:val="000000"/>
                <w:sz w:val="22"/>
                <w:szCs w:val="22"/>
              </w:rPr>
              <w:t xml:space="preserve"> </w:t>
            </w:r>
          </w:p>
          <w:p w:rsidR="0079715F" w:rsidRPr="00CF468C" w:rsidRDefault="0079715F" w:rsidP="0079715F">
            <w:pPr>
              <w:pStyle w:val="Odsekzoznamu"/>
              <w:ind w:left="0"/>
              <w:jc w:val="both"/>
              <w:rPr>
                <w:color w:val="000000"/>
              </w:rPr>
            </w:pPr>
          </w:p>
          <w:p w:rsidR="0079715F" w:rsidRPr="0079715F" w:rsidRDefault="0079715F" w:rsidP="0079715F">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p w:rsidR="0079715F" w:rsidRPr="007A3EA7" w:rsidRDefault="0079715F" w:rsidP="007A3EA7">
            <w:pPr>
              <w:jc w:val="both"/>
              <w:rPr>
                <w:color w:val="000000"/>
              </w:rPr>
            </w:pP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r>
      <w:tr w:rsidR="00343F01" w:rsidRPr="007001F1" w:rsidTr="00965A58">
        <w:trPr>
          <w:trHeight w:val="20"/>
        </w:trPr>
        <w:tc>
          <w:tcPr>
            <w:tcW w:w="774" w:type="dxa"/>
            <w:shd w:val="clear" w:color="auto" w:fill="auto"/>
            <w:noWrap/>
            <w:vAlign w:val="center"/>
            <w:hideMark/>
          </w:tcPr>
          <w:p w:rsidR="00343F01" w:rsidRPr="007001F1" w:rsidRDefault="0079715F">
            <w:pPr>
              <w:jc w:val="center"/>
              <w:rPr>
                <w:color w:val="000000"/>
              </w:rPr>
            </w:pPr>
            <w:r>
              <w:rPr>
                <w:color w:val="000000"/>
                <w:sz w:val="22"/>
                <w:szCs w:val="22"/>
              </w:rPr>
              <w:t>9</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E36F2C" w:rsidRPr="007001F1" w:rsidTr="00965A58">
        <w:trPr>
          <w:trHeight w:val="20"/>
        </w:trPr>
        <w:tc>
          <w:tcPr>
            <w:tcW w:w="774" w:type="dxa"/>
            <w:shd w:val="clear" w:color="auto" w:fill="auto"/>
            <w:noWrap/>
            <w:vAlign w:val="center"/>
          </w:tcPr>
          <w:p w:rsidR="00E36F2C" w:rsidRPr="007001F1" w:rsidRDefault="002834E4">
            <w:pPr>
              <w:jc w:val="center"/>
              <w:rPr>
                <w:color w:val="000000"/>
                <w:sz w:val="22"/>
                <w:szCs w:val="22"/>
              </w:rPr>
            </w:pPr>
            <w:r>
              <w:rPr>
                <w:color w:val="000000"/>
                <w:sz w:val="22"/>
                <w:szCs w:val="22"/>
              </w:rPr>
              <w:lastRenderedPageBreak/>
              <w:t>1</w:t>
            </w:r>
            <w:r w:rsidR="0079715F">
              <w:rPr>
                <w:color w:val="000000"/>
                <w:sz w:val="22"/>
                <w:szCs w:val="22"/>
              </w:rPr>
              <w:t>0</w:t>
            </w:r>
          </w:p>
        </w:tc>
        <w:tc>
          <w:tcPr>
            <w:tcW w:w="4628" w:type="dxa"/>
            <w:gridSpan w:val="2"/>
            <w:shd w:val="clear" w:color="auto" w:fill="auto"/>
            <w:vAlign w:val="center"/>
          </w:tcPr>
          <w:p w:rsidR="00E36F2C" w:rsidRPr="007001F1" w:rsidRDefault="00E36F2C" w:rsidP="00E36F2C">
            <w:pPr>
              <w:jc w:val="both"/>
              <w:rPr>
                <w:color w:val="000000"/>
                <w:sz w:val="22"/>
                <w:szCs w:val="22"/>
              </w:rPr>
            </w:pPr>
            <w:r>
              <w:rPr>
                <w:color w:val="000000"/>
                <w:sz w:val="22"/>
                <w:szCs w:val="22"/>
              </w:rPr>
              <w:t xml:space="preserve">Dodržal verejný obstarávateľ povinnosť v zmysle § 117 ods. 6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 xml:space="preserve">vo svojom profile </w:t>
            </w:r>
            <w:r w:rsidR="001538BC">
              <w:rPr>
                <w:color w:val="000000"/>
                <w:sz w:val="22"/>
                <w:szCs w:val="22"/>
              </w:rPr>
              <w:t>súhrnnú správu o</w:t>
            </w:r>
            <w:r w:rsidR="001538BC" w:rsidRPr="001538BC">
              <w:rPr>
                <w:color w:val="000000"/>
                <w:sz w:val="22"/>
                <w:szCs w:val="22"/>
              </w:rPr>
              <w:t xml:space="preserve"> zákazkách s nízkymi hodnotami, ktoré zadal za obdobie kalendárneho štvrťroka</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E36F2C" w:rsidRPr="007001F1" w:rsidRDefault="00E36F2C" w:rsidP="007C5563">
            <w:pPr>
              <w:jc w:val="center"/>
              <w:rPr>
                <w:color w:val="000000"/>
                <w:sz w:val="22"/>
                <w:szCs w:val="22"/>
              </w:rPr>
            </w:pPr>
          </w:p>
        </w:tc>
        <w:tc>
          <w:tcPr>
            <w:tcW w:w="567" w:type="dxa"/>
            <w:shd w:val="clear" w:color="auto" w:fill="auto"/>
            <w:vAlign w:val="center"/>
          </w:tcPr>
          <w:p w:rsidR="00E36F2C" w:rsidRPr="007001F1" w:rsidRDefault="00E36F2C" w:rsidP="007C5563">
            <w:pPr>
              <w:jc w:val="center"/>
              <w:rPr>
                <w:color w:val="000000"/>
                <w:sz w:val="22"/>
                <w:szCs w:val="22"/>
              </w:rPr>
            </w:pPr>
          </w:p>
        </w:tc>
        <w:tc>
          <w:tcPr>
            <w:tcW w:w="776" w:type="dxa"/>
            <w:shd w:val="clear" w:color="auto" w:fill="auto"/>
            <w:vAlign w:val="center"/>
          </w:tcPr>
          <w:p w:rsidR="00E36F2C" w:rsidRPr="007001F1" w:rsidRDefault="00E36F2C" w:rsidP="007C5563">
            <w:pPr>
              <w:jc w:val="center"/>
              <w:rPr>
                <w:color w:val="000000"/>
                <w:sz w:val="22"/>
                <w:szCs w:val="22"/>
              </w:rPr>
            </w:pPr>
          </w:p>
        </w:tc>
        <w:tc>
          <w:tcPr>
            <w:tcW w:w="1775" w:type="dxa"/>
            <w:shd w:val="clear" w:color="auto" w:fill="auto"/>
            <w:vAlign w:val="center"/>
          </w:tcPr>
          <w:p w:rsidR="00E36F2C" w:rsidRPr="007001F1" w:rsidRDefault="00E36F2C" w:rsidP="007C5563">
            <w:pPr>
              <w:jc w:val="center"/>
              <w:rPr>
                <w:color w:val="000000"/>
                <w:sz w:val="22"/>
                <w:szCs w:val="22"/>
              </w:rPr>
            </w:pP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71"/>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2"/>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193C9C">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40" w:name="KZ_39"/>
            <w:r w:rsidRPr="007001F1">
              <w:rPr>
                <w:b/>
                <w:bCs/>
                <w:color w:val="FFFFFF"/>
              </w:rPr>
              <w:t xml:space="preserve">Zákazka podľa § 117  ZVO - nad </w:t>
            </w:r>
            <w:r w:rsidR="00343F01">
              <w:rPr>
                <w:b/>
                <w:bCs/>
                <w:color w:val="FFFFFF"/>
              </w:rPr>
              <w:t>30</w:t>
            </w:r>
            <w:r w:rsidR="00EF10E3">
              <w:rPr>
                <w:b/>
                <w:bCs/>
                <w:color w:val="FFFFFF"/>
              </w:rPr>
              <w:t xml:space="preserve"> </w:t>
            </w:r>
            <w:r w:rsidRPr="007001F1">
              <w:rPr>
                <w:b/>
                <w:bCs/>
                <w:color w:val="FFFFFF"/>
              </w:rPr>
              <w:t>000 EUR - štandardná ex</w:t>
            </w:r>
            <w:r w:rsidR="00343F01">
              <w:rPr>
                <w:b/>
                <w:bCs/>
                <w:color w:val="FFFFFF"/>
              </w:rPr>
              <w:t xml:space="preserve"> </w:t>
            </w:r>
            <w:r w:rsidRPr="007001F1">
              <w:rPr>
                <w:b/>
                <w:bCs/>
                <w:color w:val="FFFFFF"/>
              </w:rPr>
              <w:t>post kontrola</w:t>
            </w:r>
            <w:bookmarkEnd w:id="40"/>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r w:rsidR="00E2727F">
              <w:rPr>
                <w:color w:val="000000"/>
                <w:sz w:val="22"/>
                <w:szCs w:val="22"/>
              </w:rPr>
              <w:t xml:space="preserve"> </w:t>
            </w:r>
            <w:r w:rsidR="000C04FA" w:rsidRPr="007001F1">
              <w:rPr>
                <w:color w:val="000000"/>
                <w:sz w:val="22"/>
                <w:szCs w:val="22"/>
              </w:rPr>
              <w:t>-</w:t>
            </w:r>
            <w:r w:rsidR="00E2727F">
              <w:rPr>
                <w:color w:val="000000"/>
                <w:sz w:val="22"/>
                <w:szCs w:val="22"/>
              </w:rPr>
              <w:t xml:space="preserve"> </w:t>
            </w:r>
            <w:r w:rsidRPr="007001F1">
              <w:rPr>
                <w:color w:val="000000"/>
                <w:sz w:val="22"/>
                <w:szCs w:val="22"/>
              </w:rPr>
              <w:t xml:space="preserve">hodnota zákazky </w:t>
            </w:r>
            <w:r w:rsidR="00343F01">
              <w:rPr>
                <w:color w:val="000000"/>
                <w:sz w:val="22"/>
                <w:szCs w:val="22"/>
              </w:rPr>
              <w:t xml:space="preserve">30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0F7950" w:rsidRPr="007001F1" w:rsidTr="007A3EA7">
        <w:trPr>
          <w:trHeight w:val="70"/>
        </w:trPr>
        <w:tc>
          <w:tcPr>
            <w:tcW w:w="582" w:type="dxa"/>
            <w:vMerge w:val="restart"/>
            <w:shd w:val="clear" w:color="auto" w:fill="auto"/>
            <w:noWrap/>
            <w:vAlign w:val="center"/>
            <w:hideMark/>
          </w:tcPr>
          <w:p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
          <w:p w:rsidR="000F7950" w:rsidRPr="007001F1" w:rsidRDefault="000F7950" w:rsidP="000A0E21">
            <w:pPr>
              <w:jc w:val="both"/>
            </w:pPr>
          </w:p>
          <w:p w:rsidR="000F7950" w:rsidRPr="007001F1" w:rsidDel="00640805" w:rsidRDefault="000F7950" w:rsidP="00A3755D">
            <w:pPr>
              <w:jc w:val="both"/>
            </w:pPr>
          </w:p>
          <w:p w:rsidR="000F7950" w:rsidRPr="007001F1" w:rsidRDefault="000F7950" w:rsidP="0065366A">
            <w:pPr>
              <w:jc w:val="both"/>
            </w:pPr>
            <w:r>
              <w:rPr>
                <w:sz w:val="22"/>
                <w:szCs w:val="22"/>
              </w:rPr>
              <w:t>a</w:t>
            </w:r>
            <w:r w:rsidRPr="007001F1">
              <w:rPr>
                <w:sz w:val="22"/>
                <w:szCs w:val="22"/>
              </w:rPr>
              <w:t xml:space="preserve">) Bola PHZ určená </w:t>
            </w: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776" w:type="dxa"/>
            <w:shd w:val="clear" w:color="auto" w:fill="auto"/>
            <w:vAlign w:val="center"/>
            <w:hideMark/>
          </w:tcPr>
          <w:p w:rsidR="000F7950" w:rsidRPr="007001F1" w:rsidRDefault="000F7950" w:rsidP="007C5563">
            <w:pPr>
              <w:jc w:val="center"/>
            </w:pPr>
            <w:r w:rsidRPr="007001F1">
              <w:rPr>
                <w:sz w:val="22"/>
                <w:szCs w:val="22"/>
              </w:rPr>
              <w:t> </w:t>
            </w:r>
          </w:p>
        </w:tc>
        <w:tc>
          <w:tcPr>
            <w:tcW w:w="1775" w:type="dxa"/>
            <w:shd w:val="clear" w:color="auto" w:fill="auto"/>
            <w:vAlign w:val="center"/>
            <w:hideMark/>
          </w:tcPr>
          <w:p w:rsidR="000F7950" w:rsidRPr="007001F1" w:rsidRDefault="000F7950" w:rsidP="007C5563">
            <w:pPr>
              <w:jc w:val="center"/>
            </w:pPr>
            <w:r w:rsidRPr="007001F1">
              <w:rPr>
                <w:sz w:val="22"/>
                <w:szCs w:val="22"/>
              </w:rPr>
              <w:t> </w:t>
            </w:r>
          </w:p>
        </w:tc>
      </w:tr>
      <w:tr w:rsidR="00640805" w:rsidRPr="007001F1" w:rsidTr="00193C9C">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0F7950" w:rsidP="00A3755D">
            <w:pPr>
              <w:jc w:val="both"/>
            </w:pPr>
            <w:r>
              <w:rPr>
                <w:sz w:val="22"/>
                <w:szCs w:val="22"/>
              </w:rPr>
              <w:t>b</w:t>
            </w:r>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0F7950" w:rsidRPr="007001F1" w:rsidTr="000371ED">
        <w:trPr>
          <w:trHeight w:val="3509"/>
        </w:trPr>
        <w:tc>
          <w:tcPr>
            <w:tcW w:w="582" w:type="dxa"/>
            <w:vMerge/>
            <w:shd w:val="clear" w:color="auto" w:fill="auto"/>
            <w:noWrap/>
            <w:vAlign w:val="center"/>
          </w:tcPr>
          <w:p w:rsidR="000F7950" w:rsidRPr="007001F1" w:rsidRDefault="000F7950" w:rsidP="007C5563">
            <w:pPr>
              <w:jc w:val="center"/>
              <w:rPr>
                <w:color w:val="000000"/>
              </w:rPr>
            </w:pPr>
          </w:p>
        </w:tc>
        <w:tc>
          <w:tcPr>
            <w:tcW w:w="4820" w:type="dxa"/>
            <w:gridSpan w:val="2"/>
            <w:shd w:val="clear" w:color="auto" w:fill="auto"/>
            <w:vAlign w:val="center"/>
          </w:tcPr>
          <w:p w:rsidR="000F7950" w:rsidRPr="007001F1" w:rsidDel="00640805" w:rsidRDefault="000F7950" w:rsidP="00ED7644">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p w:rsidR="000F7950" w:rsidRPr="007001F1" w:rsidDel="00640805" w:rsidRDefault="000F7950" w:rsidP="00A3755D">
            <w:pPr>
              <w:jc w:val="both"/>
            </w:pPr>
          </w:p>
          <w:p w:rsidR="000F7950" w:rsidRPr="007001F1" w:rsidDel="00640805" w:rsidRDefault="000F7950" w:rsidP="0065366A">
            <w:pPr>
              <w:jc w:val="both"/>
            </w:pPr>
          </w:p>
        </w:tc>
        <w:tc>
          <w:tcPr>
            <w:tcW w:w="567" w:type="dxa"/>
            <w:shd w:val="clear" w:color="auto" w:fill="auto"/>
            <w:vAlign w:val="center"/>
          </w:tcPr>
          <w:p w:rsidR="000F7950" w:rsidRPr="007001F1" w:rsidRDefault="000F7950" w:rsidP="007C5563">
            <w:pPr>
              <w:jc w:val="center"/>
            </w:pPr>
          </w:p>
        </w:tc>
        <w:tc>
          <w:tcPr>
            <w:tcW w:w="567" w:type="dxa"/>
            <w:shd w:val="clear" w:color="auto" w:fill="auto"/>
            <w:vAlign w:val="center"/>
          </w:tcPr>
          <w:p w:rsidR="000F7950" w:rsidRPr="007001F1" w:rsidRDefault="000F7950" w:rsidP="007C5563">
            <w:pPr>
              <w:jc w:val="center"/>
            </w:pPr>
          </w:p>
        </w:tc>
        <w:tc>
          <w:tcPr>
            <w:tcW w:w="776" w:type="dxa"/>
            <w:shd w:val="clear" w:color="auto" w:fill="auto"/>
            <w:vAlign w:val="center"/>
          </w:tcPr>
          <w:p w:rsidR="000F7950" w:rsidRPr="007001F1" w:rsidRDefault="000F7950" w:rsidP="007C5563">
            <w:pPr>
              <w:jc w:val="center"/>
            </w:pPr>
          </w:p>
        </w:tc>
        <w:tc>
          <w:tcPr>
            <w:tcW w:w="1775" w:type="dxa"/>
            <w:shd w:val="clear" w:color="auto" w:fill="auto"/>
            <w:vAlign w:val="center"/>
          </w:tcPr>
          <w:p w:rsidR="000F7950" w:rsidRPr="007001F1" w:rsidRDefault="000F7950"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4"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lastRenderedPageBreak/>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193C9C">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t>1</w:t>
            </w:r>
            <w:r w:rsidR="00343F01">
              <w:rPr>
                <w:color w:val="000000"/>
                <w:sz w:val="22"/>
                <w:szCs w:val="22"/>
              </w:rPr>
              <w:t>5</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r w:rsidR="00343F01">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 xml:space="preserve">?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lastRenderedPageBreak/>
              <w:t>Kontrolu vykonal</w:t>
            </w:r>
            <w:r w:rsidR="00FA5F58">
              <w:rPr>
                <w:rStyle w:val="Odkaznapoznmkupodiarou"/>
                <w:b/>
                <w:bCs/>
                <w:sz w:val="22"/>
                <w:szCs w:val="22"/>
              </w:rPr>
              <w:footnoteReference w:customMarkFollows="1" w:id="73"/>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4"/>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RDefault="00193C9C"/>
    <w:p w:rsidR="00312282" w:rsidRDefault="00312282"/>
    <w:p w:rsidR="00312282" w:rsidRDefault="00312282"/>
    <w:p w:rsidR="00312282" w:rsidRDefault="00312282"/>
    <w:p w:rsidR="00843092" w:rsidRDefault="00843092"/>
    <w:p w:rsidR="00843092" w:rsidRDefault="00843092"/>
    <w:p w:rsidR="00843092" w:rsidRDefault="00843092"/>
    <w:p w:rsidR="00843092" w:rsidRDefault="00843092"/>
    <w:p w:rsidR="00843092" w:rsidRDefault="00843092"/>
    <w:p w:rsidR="00312282" w:rsidRDefault="00312282"/>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1"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41"/>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In-house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lastRenderedPageBreak/>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 xml:space="preserve">c) v kontrolovanej právnickej osobe nie je žiadna </w:t>
            </w:r>
            <w:r w:rsidRPr="007001F1">
              <w:rPr>
                <w:color w:val="000000"/>
                <w:sz w:val="22"/>
                <w:szCs w:val="22"/>
              </w:rPr>
              <w:lastRenderedPageBreak/>
              <w:t>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w:t>
            </w:r>
            <w:r w:rsidR="00BD5FA6" w:rsidRPr="007001F1">
              <w:rPr>
                <w:color w:val="000000"/>
                <w:sz w:val="22"/>
                <w:szCs w:val="22"/>
              </w:rPr>
              <w:lastRenderedPageBreak/>
              <w:t>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Bol pri zadávaní zákazky identifikovaný konflikt záujmov?</w:t>
            </w:r>
            <w:r w:rsidR="00E2727F">
              <w:rPr>
                <w:sz w:val="22"/>
                <w:szCs w:val="22"/>
              </w:rPr>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75"/>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6"/>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2"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42"/>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760999">
              <w:rPr>
                <w:color w:val="000000"/>
                <w:sz w:val="22"/>
                <w:szCs w:val="22"/>
              </w:rPr>
              <w:t>3</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trPr>
        <w:tc>
          <w:tcPr>
            <w:tcW w:w="582" w:type="dxa"/>
            <w:shd w:val="clear" w:color="auto" w:fill="auto"/>
            <w:noWrap/>
            <w:vAlign w:val="center"/>
          </w:tcPr>
          <w:p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rsidR="000E2CA7" w:rsidRPr="007001F1" w:rsidRDefault="000E2CA7" w:rsidP="004F6654">
            <w:pPr>
              <w:jc w:val="both"/>
              <w:rPr>
                <w:color w:val="000000"/>
                <w:sz w:val="22"/>
                <w:szCs w:val="22"/>
              </w:rPr>
            </w:pPr>
            <w:r>
              <w:rPr>
                <w:color w:val="000000"/>
                <w:sz w:val="22"/>
                <w:szCs w:val="22"/>
              </w:rPr>
              <w:t xml:space="preserve">Bola overená hospodárnosť dodávaných tovarov, poskytovaných služieb alebo uskutočňovaných </w:t>
            </w:r>
            <w:r>
              <w:rPr>
                <w:color w:val="000000"/>
                <w:sz w:val="22"/>
                <w:szCs w:val="22"/>
              </w:rPr>
              <w:lastRenderedPageBreak/>
              <w:t>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rsidR="000E2CA7" w:rsidRPr="007001F1" w:rsidRDefault="000E2CA7" w:rsidP="00154B4F">
            <w:pPr>
              <w:jc w:val="center"/>
              <w:rPr>
                <w:color w:val="000000"/>
                <w:sz w:val="22"/>
                <w:szCs w:val="22"/>
              </w:rPr>
            </w:pPr>
          </w:p>
        </w:tc>
        <w:tc>
          <w:tcPr>
            <w:tcW w:w="567" w:type="dxa"/>
            <w:shd w:val="clear" w:color="auto" w:fill="auto"/>
            <w:vAlign w:val="center"/>
          </w:tcPr>
          <w:p w:rsidR="000E2CA7" w:rsidRPr="007001F1" w:rsidRDefault="000E2CA7" w:rsidP="00154B4F">
            <w:pPr>
              <w:jc w:val="center"/>
              <w:rPr>
                <w:color w:val="000000"/>
                <w:sz w:val="22"/>
                <w:szCs w:val="22"/>
              </w:rPr>
            </w:pPr>
          </w:p>
        </w:tc>
        <w:tc>
          <w:tcPr>
            <w:tcW w:w="776" w:type="dxa"/>
            <w:shd w:val="clear" w:color="auto" w:fill="auto"/>
            <w:vAlign w:val="center"/>
          </w:tcPr>
          <w:p w:rsidR="000E2CA7" w:rsidRPr="007001F1" w:rsidRDefault="000E2CA7" w:rsidP="00154B4F">
            <w:pPr>
              <w:jc w:val="center"/>
              <w:rPr>
                <w:color w:val="000000"/>
                <w:sz w:val="22"/>
                <w:szCs w:val="22"/>
              </w:rPr>
            </w:pPr>
          </w:p>
        </w:tc>
        <w:tc>
          <w:tcPr>
            <w:tcW w:w="1775" w:type="dxa"/>
            <w:shd w:val="clear" w:color="auto" w:fill="auto"/>
            <w:vAlign w:val="center"/>
          </w:tcPr>
          <w:p w:rsidR="000E2CA7" w:rsidRPr="007001F1" w:rsidRDefault="000E2CA7" w:rsidP="00154B4F">
            <w:pPr>
              <w:jc w:val="center"/>
              <w:rP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5</w:t>
            </w:r>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00DE6A3D">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r>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4A3917" w:rsidP="00154B4F">
            <w:pPr>
              <w:jc w:val="center"/>
              <w:rPr>
                <w:color w:val="000000"/>
              </w:rPr>
            </w:pPr>
            <w:r>
              <w:rPr>
                <w:color w:val="000000"/>
                <w:sz w:val="22"/>
                <w:szCs w:val="22"/>
              </w:rPr>
              <w:t>9</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trPr>
        <w:tc>
          <w:tcPr>
            <w:tcW w:w="582" w:type="dxa"/>
            <w:shd w:val="clear" w:color="auto" w:fill="auto"/>
            <w:noWrap/>
            <w:vAlign w:val="center"/>
          </w:tcPr>
          <w:p w:rsidR="000D0133" w:rsidRDefault="000D0133" w:rsidP="00154B4F">
            <w:pPr>
              <w:jc w:val="center"/>
              <w:rPr>
                <w:color w:val="000000"/>
                <w:sz w:val="22"/>
                <w:szCs w:val="22"/>
              </w:rPr>
            </w:pPr>
            <w:r>
              <w:rPr>
                <w:color w:val="000000"/>
                <w:sz w:val="22"/>
                <w:szCs w:val="22"/>
              </w:rPr>
              <w:t>1</w:t>
            </w:r>
            <w:r w:rsidR="004A3917">
              <w:rPr>
                <w:color w:val="000000"/>
                <w:sz w:val="22"/>
                <w:szCs w:val="22"/>
              </w:rPr>
              <w:t>0</w:t>
            </w:r>
          </w:p>
        </w:tc>
        <w:tc>
          <w:tcPr>
            <w:tcW w:w="4820" w:type="dxa"/>
            <w:gridSpan w:val="2"/>
            <w:shd w:val="clear" w:color="auto" w:fill="auto"/>
            <w:vAlign w:val="center"/>
          </w:tcPr>
          <w:p w:rsidR="000D0133" w:rsidRPr="007001F1" w:rsidRDefault="000D0133" w:rsidP="00A3755D">
            <w:pPr>
              <w:jc w:val="both"/>
              <w:rPr>
                <w:color w:val="000000"/>
                <w:sz w:val="22"/>
                <w:szCs w:val="22"/>
              </w:rPr>
            </w:pPr>
            <w:r>
              <w:rPr>
                <w:color w:val="000000"/>
                <w:sz w:val="22"/>
                <w:szCs w:val="22"/>
              </w:rPr>
              <w:t xml:space="preserve">Dodržal verejný obstarávateľ povinnosť v zmysle § 10 ods. 10 a zverejnil </w:t>
            </w:r>
            <w:r w:rsidR="0086685D">
              <w:rPr>
                <w:color w:val="000000"/>
                <w:sz w:val="22"/>
                <w:szCs w:val="22"/>
              </w:rPr>
              <w:t xml:space="preserve">do 30 dní </w:t>
            </w:r>
            <w:r w:rsidR="0086685D" w:rsidRPr="0086685D">
              <w:rPr>
                <w:color w:val="000000"/>
                <w:sz w:val="22"/>
                <w:szCs w:val="22"/>
              </w:rPr>
              <w:t>po skončení kalendárneho štvrťroka</w:t>
            </w:r>
            <w:r w:rsidR="0086685D">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2 až 13</w:t>
            </w:r>
            <w:r w:rsidRPr="000D0133">
              <w:rPr>
                <w:color w:val="000000"/>
                <w:sz w:val="22"/>
                <w:szCs w:val="22"/>
              </w:rPr>
              <w:t> nevzťahuje tento zákon</w:t>
            </w:r>
            <w:r>
              <w:rPr>
                <w:color w:val="000000"/>
                <w:sz w:val="22"/>
                <w:szCs w:val="22"/>
              </w:rPr>
              <w:t>?</w:t>
            </w:r>
            <w:r w:rsidR="0086685D">
              <w:rPr>
                <w:color w:val="000000"/>
                <w:sz w:val="22"/>
                <w:szCs w:val="22"/>
              </w:rPr>
              <w:t xml:space="preserve"> (V prípade, ak je to relevantné a zákazka je kontrolovaná po uplynutí 30 dní </w:t>
            </w:r>
            <w:r w:rsidR="0086685D" w:rsidRPr="00FB3D1F">
              <w:rPr>
                <w:color w:val="000000"/>
                <w:sz w:val="22"/>
                <w:szCs w:val="22"/>
              </w:rPr>
              <w:t>po skončení kalendárneho štvrťroka</w:t>
            </w:r>
            <w:r w:rsidR="0086685D">
              <w:rPr>
                <w:color w:val="000000"/>
                <w:sz w:val="22"/>
                <w:szCs w:val="22"/>
              </w:rPr>
              <w:t xml:space="preserve"> ako bola zmluva k predmetnej zákazke uzavretá). </w:t>
            </w:r>
          </w:p>
        </w:tc>
        <w:tc>
          <w:tcPr>
            <w:tcW w:w="567" w:type="dxa"/>
            <w:shd w:val="clear" w:color="auto" w:fill="auto"/>
            <w:vAlign w:val="center"/>
          </w:tcPr>
          <w:p w:rsidR="000D0133" w:rsidRPr="007001F1" w:rsidRDefault="000D0133" w:rsidP="00154B4F">
            <w:pPr>
              <w:jc w:val="center"/>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776" w:type="dxa"/>
            <w:shd w:val="clear" w:color="auto" w:fill="auto"/>
            <w:vAlign w:val="center"/>
          </w:tcPr>
          <w:p w:rsidR="000D0133" w:rsidRPr="007001F1" w:rsidRDefault="000D0133" w:rsidP="00154B4F">
            <w:pPr>
              <w:jc w:val="center"/>
              <w:rPr>
                <w:color w:val="000000"/>
                <w:sz w:val="22"/>
                <w:szCs w:val="22"/>
              </w:rPr>
            </w:pPr>
          </w:p>
        </w:tc>
        <w:tc>
          <w:tcPr>
            <w:tcW w:w="1775" w:type="dxa"/>
            <w:shd w:val="clear" w:color="auto" w:fill="auto"/>
            <w:vAlign w:val="center"/>
          </w:tcPr>
          <w:p w:rsidR="000D0133" w:rsidRPr="007001F1" w:rsidRDefault="000D0133" w:rsidP="00154B4F">
            <w:pPr>
              <w:jc w:val="center"/>
              <w:rPr>
                <w:color w:val="000000"/>
                <w:sz w:val="22"/>
                <w:szCs w:val="22"/>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43"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43"/>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w:t>
            </w:r>
            <w:r w:rsidRPr="007001F1">
              <w:rPr>
                <w:color w:val="000000"/>
                <w:sz w:val="22"/>
              </w:rPr>
              <w:lastRenderedPageBreak/>
              <w:t>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7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E2727F" w:rsidRDefault="00E2727F">
      <w:pPr>
        <w:spacing w:after="160" w:line="259" w:lineRule="auto"/>
      </w:pPr>
    </w:p>
    <w:p w:rsidR="00193C9C" w:rsidRDefault="00193C9C">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44"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44"/>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 xml:space="preserve">netýka </w:t>
            </w:r>
            <w:r w:rsidRPr="007001F1">
              <w:rPr>
                <w:b/>
                <w:bCs/>
                <w:color w:val="FFFFFF"/>
                <w:sz w:val="22"/>
                <w:szCs w:val="22"/>
              </w:rPr>
              <w:lastRenderedPageBreak/>
              <w:t>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lastRenderedPageBreak/>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 xml:space="preserve">že opakovanými zmenami zmluvy, </w:t>
            </w:r>
            <w:r w:rsidRPr="007001F1">
              <w:rPr>
                <w:sz w:val="22"/>
                <w:lang w:eastAsia="en-US"/>
              </w:rPr>
              <w:lastRenderedPageBreak/>
              <w:t>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81"/>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2"/>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45"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45"/>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83"/>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4"/>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46"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sidR="00752989">
              <w:rPr>
                <w:b/>
                <w:bCs/>
                <w:color w:val="FFFFFF"/>
              </w:rPr>
              <w:t xml:space="preserve"> 000</w:t>
            </w:r>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lastRenderedPageBreak/>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 xml:space="preserve">0 000 EUR </w:t>
            </w:r>
            <w:r w:rsidR="00F56F0D">
              <w:rPr>
                <w:color w:val="000000"/>
                <w:sz w:val="22"/>
                <w:szCs w:val="22"/>
              </w:rPr>
              <w:t>bez</w:t>
            </w:r>
            <w:r>
              <w:rPr>
                <w:color w:val="000000"/>
                <w:sz w:val="22"/>
                <w:szCs w:val="22"/>
              </w:rPr>
              <w:t xml:space="preserve">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5"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 xml:space="preserve">skumu trhu, so všetkými </w:t>
            </w:r>
            <w:r w:rsidRPr="00BC461E">
              <w:rPr>
                <w:sz w:val="22"/>
                <w:szCs w:val="22"/>
              </w:rPr>
              <w:lastRenderedPageBreak/>
              <w:t>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 xml:space="preserve">zadávania zákaziek a kontroly zákaziek vyhlásených osobou, ktorej </w:t>
            </w:r>
            <w:r w:rsidRPr="009A167E">
              <w:rPr>
                <w:color w:val="000000"/>
                <w:sz w:val="22"/>
                <w:szCs w:val="22"/>
              </w:rPr>
              <w:lastRenderedPageBreak/>
              <w:t>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85"/>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6"/>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46"/>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47"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r w:rsidR="00752989">
              <w:rPr>
                <w:b/>
                <w:bCs/>
                <w:color w:val="FFFFFF"/>
              </w:rPr>
              <w:t>000</w:t>
            </w:r>
            <w:r>
              <w:rPr>
                <w:b/>
                <w:bCs/>
                <w:color w:val="FFFFFF"/>
              </w:rPr>
              <w:t xml:space="preserve"> EUR</w:t>
            </w:r>
            <w:r w:rsidRPr="007001F1">
              <w:rPr>
                <w:b/>
                <w:bCs/>
                <w:color w:val="FFFFFF"/>
              </w:rPr>
              <w:t xml:space="preserve">- </w:t>
            </w:r>
            <w:r>
              <w:rPr>
                <w:b/>
                <w:bCs/>
                <w:color w:val="FFFFFF"/>
              </w:rPr>
              <w:t>druhá ex ante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 xml:space="preserve">0 000 EUR </w:t>
            </w:r>
            <w:r w:rsidR="00F56F0D">
              <w:rPr>
                <w:color w:val="000000"/>
                <w:sz w:val="22"/>
                <w:szCs w:val="22"/>
              </w:rPr>
              <w:t>bez</w:t>
            </w:r>
            <w:r w:rsidRPr="0098254D">
              <w:rPr>
                <w:color w:val="000000"/>
                <w:sz w:val="22"/>
                <w:szCs w:val="22"/>
              </w:rPr>
              <w:t xml:space="preserve">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lastRenderedPageBreak/>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6"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lastRenderedPageBreak/>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 xml:space="preserve">V prípade, že prijímateľovi nebola predložená ani </w:t>
            </w:r>
            <w:r w:rsidRPr="007001F1">
              <w:rPr>
                <w:sz w:val="22"/>
                <w:szCs w:val="22"/>
              </w:rPr>
              <w:lastRenderedPageBreak/>
              <w:t>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87"/>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8"/>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47"/>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48" w:name="KZ_47"/>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r w:rsidR="00752989">
              <w:rPr>
                <w:b/>
                <w:bCs/>
                <w:color w:val="FFFFFF"/>
              </w:rPr>
              <w:t>000</w:t>
            </w:r>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 xml:space="preserve">0 000 EUR </w:t>
            </w:r>
            <w:r w:rsidR="00F56F0D">
              <w:rPr>
                <w:color w:val="000000"/>
                <w:sz w:val="22"/>
                <w:szCs w:val="22"/>
              </w:rPr>
              <w:t>bez</w:t>
            </w:r>
            <w:r w:rsidRPr="00E70DCC">
              <w:rPr>
                <w:color w:val="000000"/>
                <w:sz w:val="22"/>
                <w:szCs w:val="22"/>
              </w:rPr>
              <w:t xml:space="preserve">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lastRenderedPageBreak/>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89"/>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0"/>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lastRenderedPageBreak/>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48"/>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49" w:name="KZ_48" w:colFirst="0" w:colLast="1"/>
            <w:r w:rsidRPr="007001F1">
              <w:rPr>
                <w:b/>
                <w:bCs/>
                <w:color w:val="FFFFFF"/>
              </w:rPr>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r w:rsidR="00752989">
              <w:rPr>
                <w:b/>
                <w:bCs/>
                <w:color w:val="FFFFFF"/>
              </w:rPr>
              <w:t>000</w:t>
            </w:r>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w:t>
            </w:r>
            <w:r w:rsidR="00F56F0D">
              <w:rPr>
                <w:color w:val="000000"/>
                <w:sz w:val="22"/>
                <w:szCs w:val="22"/>
              </w:rPr>
              <w:t>bez</w:t>
            </w:r>
            <w:r w:rsidRPr="00E70DCC">
              <w:rPr>
                <w:color w:val="000000"/>
                <w:sz w:val="22"/>
                <w:szCs w:val="22"/>
              </w:rPr>
              <w:t xml:space="preserve">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B5668">
        <w:trPr>
          <w:trHeight w:val="1128"/>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lastRenderedPageBreak/>
              <w:t>1</w:t>
            </w:r>
          </w:p>
        </w:tc>
        <w:tc>
          <w:tcPr>
            <w:tcW w:w="4628" w:type="dxa"/>
            <w:gridSpan w:val="2"/>
            <w:shd w:val="clear" w:color="auto" w:fill="auto"/>
            <w:vAlign w:val="center"/>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Je uzavretá zmluva  z pohľadu kontroly predmetu, 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Doručil úspešný uchádzač v stanovenej lehote doklady preukazujúce splnenie podmienok účasti </w:t>
            </w:r>
            <w:r w:rsidRPr="00E70DCC">
              <w:rPr>
                <w:sz w:val="22"/>
                <w:szCs w:val="22"/>
              </w:rPr>
              <w:lastRenderedPageBreak/>
              <w:t>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w:t>
            </w:r>
            <w:r w:rsidRPr="00286190">
              <w:rPr>
                <w:sz w:val="22"/>
                <w:szCs w:val="22"/>
              </w:rPr>
              <w:lastRenderedPageBreak/>
              <w:t>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91"/>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2"/>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49"/>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193C9C" w:rsidRDefault="00193C9C" w:rsidP="00D2171A"/>
    <w:p w:rsidR="00193C9C" w:rsidRDefault="00193C9C" w:rsidP="00D2171A"/>
    <w:p w:rsidR="00193C9C" w:rsidRDefault="00193C9C" w:rsidP="00D2171A"/>
    <w:p w:rsidR="00193C9C" w:rsidRDefault="00193C9C"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50" w:name="KZ_49"/>
            <w:r w:rsidRPr="00BE7850">
              <w:rPr>
                <w:b/>
                <w:bCs/>
                <w:color w:val="FFFFFF"/>
                <w:sz w:val="22"/>
                <w:szCs w:val="22"/>
              </w:rPr>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lastRenderedPageBreak/>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93"/>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lastRenderedPageBreak/>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94"/>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50"/>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51"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r w:rsidR="006F3D3D" w:rsidRPr="006F3D3D">
              <w:rPr>
                <w:b/>
                <w:bCs/>
                <w:color w:val="FFFFFF"/>
                <w:sz w:val="22"/>
                <w:szCs w:val="22"/>
              </w:rPr>
              <w:t>ante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lastRenderedPageBreak/>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lastRenderedPageBreak/>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95"/>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96"/>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51"/>
    </w:tbl>
    <w:p w:rsidR="001B6240" w:rsidRDefault="001B6240" w:rsidP="00D2171A"/>
    <w:p w:rsidR="009A6419" w:rsidRDefault="009A6419" w:rsidP="00D2171A"/>
    <w:p w:rsidR="009A6419" w:rsidRDefault="009A6419" w:rsidP="00D2171A"/>
    <w:p w:rsidR="00B16726" w:rsidRDefault="00B16726" w:rsidP="00D2171A"/>
    <w:p w:rsidR="00B16726" w:rsidRDefault="00B16726" w:rsidP="00D2171A"/>
    <w:p w:rsidR="00B16726" w:rsidRDefault="00B16726"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52"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lastRenderedPageBreak/>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lastRenderedPageBreak/>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97"/>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98"/>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52"/>
    </w:tbl>
    <w:p w:rsidR="000B25C7" w:rsidRDefault="000B25C7" w:rsidP="00D2171A"/>
    <w:p w:rsidR="000B25C7" w:rsidRDefault="000B25C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4"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Druh zákazky podľa predpokladanej </w:t>
            </w:r>
            <w:r w:rsidRPr="007001F1">
              <w:rPr>
                <w:color w:val="000000"/>
                <w:sz w:val="22"/>
                <w:szCs w:val="22"/>
              </w:rPr>
              <w:lastRenderedPageBreak/>
              <w:t>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lastRenderedPageBreak/>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4B5668">
        <w:trPr>
          <w:trHeight w:val="29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w:t>
            </w:r>
            <w:r>
              <w:rPr>
                <w:color w:val="000000"/>
                <w:sz w:val="22"/>
                <w:szCs w:val="22"/>
              </w:rPr>
              <w:lastRenderedPageBreak/>
              <w:t xml:space="preserve">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 Sú technické požiadavky určené tak, aby bol zabezpečený rovnaký prístup pre všetkých </w:t>
            </w:r>
            <w:r w:rsidRPr="007001F1">
              <w:rPr>
                <w:color w:val="000000"/>
                <w:sz w:val="22"/>
                <w:szCs w:val="22"/>
              </w:rPr>
              <w:lastRenderedPageBreak/>
              <w:t>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99"/>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00"/>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lastRenderedPageBreak/>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54"/>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5"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w:t>
            </w:r>
            <w:r>
              <w:rPr>
                <w:color w:val="000000"/>
                <w:sz w:val="22"/>
                <w:szCs w:val="22"/>
              </w:rPr>
              <w:lastRenderedPageBreak/>
              <w:t>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lastRenderedPageBreak/>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w:t>
            </w:r>
            <w:r>
              <w:rPr>
                <w:color w:val="000000"/>
                <w:sz w:val="22"/>
                <w:szCs w:val="22"/>
              </w:rPr>
              <w:lastRenderedPageBreak/>
              <w:t xml:space="preserve">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3</w:t>
            </w: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lastRenderedPageBreak/>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lastRenderedPageBreak/>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56" w:name="KZ_54"/>
      <w:bookmarkEnd w:id="55"/>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56"/>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Dátum podpisu zmluvy s </w:t>
            </w:r>
            <w:r w:rsidRPr="007001F1">
              <w:rPr>
                <w:color w:val="000000"/>
                <w:sz w:val="22"/>
                <w:szCs w:val="22"/>
              </w:rPr>
              <w:lastRenderedPageBreak/>
              <w:t>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lastRenderedPageBreak/>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r>
              <w:rPr>
                <w:color w:val="000000"/>
              </w:rPr>
              <w:t>7</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r>
              <w:rPr>
                <w:color w:val="000000"/>
                <w:sz w:val="22"/>
                <w:szCs w:val="22"/>
              </w:rPr>
              <w:t>8</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lastRenderedPageBreak/>
              <w:t>Kontrolu vykonal</w:t>
            </w:r>
            <w:r w:rsidR="00A3143C">
              <w:rPr>
                <w:rStyle w:val="Odkaznapoznmkupodiarou"/>
                <w:b/>
                <w:bCs/>
                <w:sz w:val="22"/>
                <w:szCs w:val="22"/>
              </w:rPr>
              <w:footnoteReference w:customMarkFollows="1" w:id="103"/>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4"/>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57" w:name="KZ_55" w:colFirst="0" w:colLast="1"/>
            <w:r w:rsidRPr="007001F1">
              <w:rPr>
                <w:b/>
                <w:bCs/>
                <w:color w:val="FFFFFF"/>
              </w:rPr>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B5668">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Stanovil verejný obstarávateľ doklady na preukázanie splnenia podmienok finančného a </w:t>
            </w:r>
            <w:r w:rsidRPr="007001F1">
              <w:rPr>
                <w:color w:val="000000"/>
                <w:sz w:val="22"/>
                <w:szCs w:val="22"/>
              </w:rPr>
              <w:lastRenderedPageBreak/>
              <w:t>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4B5668">
        <w:trPr>
          <w:trHeight w:val="293"/>
        </w:trPr>
        <w:tc>
          <w:tcPr>
            <w:tcW w:w="582" w:type="dxa"/>
            <w:shd w:val="clear" w:color="auto" w:fill="auto"/>
            <w:noWrap/>
            <w:vAlign w:val="center"/>
          </w:tcPr>
          <w:p w:rsidR="00AE38ED" w:rsidRDefault="00AE38ED" w:rsidP="00AE38ED">
            <w:pPr>
              <w:jc w:val="center"/>
              <w:rPr>
                <w:color w:val="000000"/>
              </w:rPr>
            </w:pPr>
            <w:r>
              <w:rPr>
                <w:color w:val="000000"/>
                <w:sz w:val="22"/>
                <w:szCs w:val="22"/>
              </w:rPr>
              <w:lastRenderedPageBreak/>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B5668">
        <w:trPr>
          <w:trHeight w:val="293"/>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w:t>
            </w:r>
            <w:r w:rsidRPr="005044F5">
              <w:rPr>
                <w:color w:val="000000"/>
                <w:sz w:val="22"/>
                <w:szCs w:val="22"/>
              </w:rPr>
              <w:lastRenderedPageBreak/>
              <w:t xml:space="preserve">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w:t>
            </w:r>
            <w:r w:rsidRPr="007001F1">
              <w:rPr>
                <w:color w:val="000000"/>
                <w:sz w:val="22"/>
                <w:szCs w:val="22"/>
              </w:rPr>
              <w:lastRenderedPageBreak/>
              <w:t>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05"/>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06"/>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57"/>
    </w:tbl>
    <w:p w:rsidR="00F42686" w:rsidRDefault="00F42686" w:rsidP="004E28D7"/>
    <w:p w:rsidR="000371ED" w:rsidRDefault="000371ED" w:rsidP="004E28D7"/>
    <w:p w:rsidR="000371ED" w:rsidRDefault="000371ED" w:rsidP="004E28D7"/>
    <w:p w:rsidR="000371ED" w:rsidRDefault="000371ED" w:rsidP="004E28D7"/>
    <w:p w:rsidR="000371ED" w:rsidRDefault="000371E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7C6D93">
            <w:pPr>
              <w:jc w:val="center"/>
              <w:rPr>
                <w:b/>
                <w:bCs/>
                <w:color w:val="FFFFFF"/>
              </w:rPr>
            </w:pPr>
            <w:bookmarkStart w:id="58" w:name="KZ_56"/>
            <w:r w:rsidRPr="007001F1">
              <w:rPr>
                <w:b/>
                <w:bCs/>
                <w:color w:val="FFFFFF"/>
              </w:rPr>
              <w:lastRenderedPageBreak/>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 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613"/>
        </w:trPr>
        <w:tc>
          <w:tcPr>
            <w:tcW w:w="582" w:type="dxa"/>
            <w:shd w:val="clear" w:color="auto" w:fill="auto"/>
            <w:noWrap/>
            <w:vAlign w:val="center"/>
          </w:tcPr>
          <w:p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299"/>
        </w:trPr>
        <w:tc>
          <w:tcPr>
            <w:tcW w:w="582" w:type="dxa"/>
            <w:shd w:val="clear" w:color="auto" w:fill="auto"/>
            <w:noWrap/>
            <w:vAlign w:val="center"/>
          </w:tcPr>
          <w:p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9048D" w:rsidRPr="007001F1" w:rsidRDefault="00D9048D" w:rsidP="00965A58">
            <w:pPr>
              <w:jc w:val="center"/>
              <w:rPr>
                <w:b/>
                <w:bCs/>
                <w:i/>
                <w:color w:val="000000"/>
              </w:rPr>
            </w:pPr>
          </w:p>
        </w:tc>
        <w:tc>
          <w:tcPr>
            <w:tcW w:w="567" w:type="dxa"/>
            <w:shd w:val="clear" w:color="auto" w:fill="auto"/>
            <w:vAlign w:val="center"/>
          </w:tcPr>
          <w:p w:rsidR="00D9048D" w:rsidRPr="007001F1" w:rsidRDefault="00D9048D" w:rsidP="00965A58">
            <w:pPr>
              <w:jc w:val="center"/>
              <w:rPr>
                <w:b/>
                <w:bCs/>
                <w:i/>
                <w:color w:val="000000"/>
              </w:rPr>
            </w:pPr>
          </w:p>
        </w:tc>
        <w:tc>
          <w:tcPr>
            <w:tcW w:w="776" w:type="dxa"/>
            <w:shd w:val="clear" w:color="auto" w:fill="auto"/>
            <w:vAlign w:val="center"/>
          </w:tcPr>
          <w:p w:rsidR="00D9048D" w:rsidRPr="007001F1" w:rsidRDefault="00D9048D" w:rsidP="00965A58">
            <w:pPr>
              <w:jc w:val="center"/>
              <w:rPr>
                <w:b/>
                <w:bCs/>
                <w:i/>
                <w:color w:val="000000"/>
              </w:rPr>
            </w:pPr>
          </w:p>
        </w:tc>
        <w:tc>
          <w:tcPr>
            <w:tcW w:w="1775" w:type="dxa"/>
            <w:shd w:val="clear" w:color="auto" w:fill="auto"/>
            <w:vAlign w:val="center"/>
          </w:tcPr>
          <w:p w:rsidR="00D9048D" w:rsidRPr="007001F1" w:rsidRDefault="00D9048D" w:rsidP="00965A58">
            <w:pPr>
              <w:jc w:val="center"/>
              <w:rPr>
                <w:b/>
                <w:bCs/>
                <w:i/>
                <w:color w:val="000000"/>
              </w:rPr>
            </w:pPr>
          </w:p>
        </w:tc>
      </w:tr>
      <w:tr w:rsidR="00D9048D" w:rsidRPr="007001F1" w:rsidTr="00965A58">
        <w:trPr>
          <w:trHeight w:val="381"/>
        </w:trPr>
        <w:tc>
          <w:tcPr>
            <w:tcW w:w="582" w:type="dxa"/>
            <w:vMerge w:val="restart"/>
            <w:shd w:val="clear" w:color="auto" w:fill="auto"/>
            <w:noWrap/>
            <w:vAlign w:val="center"/>
          </w:tcPr>
          <w:p w:rsidR="00D9048D" w:rsidRPr="007001F1" w:rsidRDefault="00D9048D" w:rsidP="00965A58">
            <w:pPr>
              <w:jc w:val="center"/>
              <w:rPr>
                <w:color w:val="000000"/>
              </w:rPr>
            </w:pPr>
            <w:r w:rsidRPr="00D412D3">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3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lastRenderedPageBreak/>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sidR="000371ED">
              <w:rPr>
                <w:color w:val="000000"/>
                <w:sz w:val="22"/>
                <w:szCs w:val="22"/>
              </w:rPr>
              <w:t xml:space="preserve"> s využitím elektronického trhoviska a predmetom zákazky neboli služby intelektuálneho plnenia alebo stavebné práce</w:t>
            </w:r>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31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466"/>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9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rsidR="00D9048D" w:rsidRPr="007001F1" w:rsidRDefault="00D9048D" w:rsidP="00965A58">
            <w:pPr>
              <w:jc w:val="both"/>
            </w:pPr>
            <w:r w:rsidRPr="007001F1">
              <w:rPr>
                <w:sz w:val="22"/>
                <w:szCs w:val="22"/>
              </w:rPr>
              <w:t>V prípade, ak je výsledkom postupu cez elektronické trhovisko rámcová dohoda, uzatvára sa táto na obdobie maximálne 12 mesiacov?</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65366A" w:rsidRPr="007001F1" w:rsidTr="00965A58">
        <w:trPr>
          <w:trHeight w:val="600"/>
        </w:trPr>
        <w:tc>
          <w:tcPr>
            <w:tcW w:w="582" w:type="dxa"/>
            <w:shd w:val="clear" w:color="auto" w:fill="auto"/>
            <w:noWrap/>
            <w:vAlign w:val="center"/>
          </w:tcPr>
          <w:p w:rsidR="0065366A" w:rsidRDefault="0065366A" w:rsidP="00965A58">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965A58">
            <w:pPr>
              <w:jc w:val="both"/>
              <w:rPr>
                <w:sz w:val="22"/>
                <w:szCs w:val="22"/>
              </w:rPr>
            </w:pPr>
            <w:r w:rsidRPr="0065366A">
              <w:rPr>
                <w:sz w:val="22"/>
                <w:szCs w:val="22"/>
              </w:rPr>
              <w:t>Je úspešný uchádzač oprávnený dodávať tovar, alebo poskytovať službu, ktorá je predmetom zákazky?</w:t>
            </w:r>
          </w:p>
        </w:tc>
        <w:tc>
          <w:tcPr>
            <w:tcW w:w="567" w:type="dxa"/>
            <w:shd w:val="clear" w:color="auto" w:fill="auto"/>
            <w:vAlign w:val="center"/>
          </w:tcPr>
          <w:p w:rsidR="0065366A" w:rsidRPr="007001F1" w:rsidRDefault="0065366A" w:rsidP="00965A58">
            <w:pPr>
              <w:jc w:val="center"/>
              <w:rPr>
                <w:b/>
                <w:bCs/>
                <w:color w:val="000000"/>
              </w:rPr>
            </w:pPr>
          </w:p>
        </w:tc>
        <w:tc>
          <w:tcPr>
            <w:tcW w:w="567" w:type="dxa"/>
            <w:shd w:val="clear" w:color="auto" w:fill="auto"/>
            <w:vAlign w:val="center"/>
          </w:tcPr>
          <w:p w:rsidR="0065366A" w:rsidRPr="007001F1" w:rsidRDefault="0065366A" w:rsidP="00965A58">
            <w:pPr>
              <w:jc w:val="center"/>
              <w:rPr>
                <w:b/>
                <w:bCs/>
                <w:color w:val="000000"/>
              </w:rPr>
            </w:pPr>
          </w:p>
        </w:tc>
        <w:tc>
          <w:tcPr>
            <w:tcW w:w="776" w:type="dxa"/>
            <w:shd w:val="clear" w:color="auto" w:fill="auto"/>
            <w:vAlign w:val="center"/>
          </w:tcPr>
          <w:p w:rsidR="0065366A" w:rsidRPr="007001F1" w:rsidRDefault="0065366A" w:rsidP="00965A58">
            <w:pPr>
              <w:jc w:val="center"/>
              <w:rPr>
                <w:b/>
                <w:bCs/>
                <w:color w:val="000000"/>
              </w:rPr>
            </w:pPr>
          </w:p>
        </w:tc>
        <w:tc>
          <w:tcPr>
            <w:tcW w:w="1775" w:type="dxa"/>
            <w:shd w:val="clear" w:color="auto" w:fill="auto"/>
            <w:vAlign w:val="center"/>
          </w:tcPr>
          <w:p w:rsidR="0065366A" w:rsidRPr="007001F1" w:rsidRDefault="0065366A" w:rsidP="00965A58">
            <w:pPr>
              <w:jc w:val="center"/>
              <w:rPr>
                <w:b/>
                <w:bCs/>
                <w:color w:val="000000"/>
              </w:rPr>
            </w:pPr>
          </w:p>
        </w:tc>
      </w:tr>
      <w:tr w:rsidR="00D9048D" w:rsidRPr="007001F1" w:rsidTr="00965A58">
        <w:trPr>
          <w:trHeight w:val="600"/>
        </w:trPr>
        <w:tc>
          <w:tcPr>
            <w:tcW w:w="582" w:type="dxa"/>
            <w:shd w:val="clear" w:color="auto" w:fill="auto"/>
            <w:noWrap/>
            <w:vAlign w:val="center"/>
          </w:tcPr>
          <w:p w:rsidR="00D9048D" w:rsidRPr="007001F1" w:rsidRDefault="0065366A" w:rsidP="00965A58">
            <w:pPr>
              <w:jc w:val="center"/>
              <w:rPr>
                <w:color w:val="000000"/>
              </w:rPr>
            </w:pPr>
            <w:r>
              <w:rPr>
                <w:color w:val="000000"/>
                <w:sz w:val="22"/>
                <w:szCs w:val="22"/>
              </w:rPr>
              <w:t>10</w:t>
            </w:r>
          </w:p>
        </w:tc>
        <w:tc>
          <w:tcPr>
            <w:tcW w:w="4820" w:type="dxa"/>
            <w:gridSpan w:val="2"/>
            <w:shd w:val="clear" w:color="auto" w:fill="auto"/>
            <w:vAlign w:val="center"/>
          </w:tcPr>
          <w:p w:rsidR="00D9048D" w:rsidRPr="007001F1" w:rsidRDefault="00D9048D" w:rsidP="00965A58">
            <w:pPr>
              <w:jc w:val="both"/>
            </w:pPr>
            <w:r w:rsidRPr="007001F1">
              <w:rPr>
                <w:sz w:val="22"/>
                <w:szCs w:val="22"/>
              </w:rPr>
              <w:t>Neboli identifikované iné porušenia pravidiel a postupov verejného obstarávania?</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64"/>
        </w:trPr>
        <w:tc>
          <w:tcPr>
            <w:tcW w:w="582" w:type="dxa"/>
            <w:vMerge w:val="restart"/>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w:t>
            </w:r>
            <w:r>
              <w:rPr>
                <w:sz w:val="22"/>
                <w:szCs w:val="22"/>
              </w:rPr>
              <w:lastRenderedPageBreak/>
              <w:t xml:space="preserve">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45"/>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1140"/>
        </w:trPr>
        <w:tc>
          <w:tcPr>
            <w:tcW w:w="582" w:type="dxa"/>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58"/>
    </w:tbl>
    <w:p w:rsidR="00D9048D" w:rsidRDefault="00D9048D" w:rsidP="00D9048D"/>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0371ED" w:rsidRDefault="000371ED" w:rsidP="004E28D7"/>
    <w:p w:rsidR="000371ED" w:rsidRDefault="000371ED" w:rsidP="004E28D7"/>
    <w:p w:rsidR="000371ED" w:rsidRDefault="000371ED" w:rsidP="004E28D7"/>
    <w:p w:rsidR="000371ED" w:rsidRDefault="000371ED" w:rsidP="004E28D7"/>
    <w:p w:rsidR="00D9048D" w:rsidRDefault="00D9048D" w:rsidP="004E28D7"/>
    <w:p w:rsidR="00D9048D" w:rsidRDefault="00D9048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965A58">
            <w:pPr>
              <w:jc w:val="center"/>
              <w:rPr>
                <w:b/>
                <w:bCs/>
                <w:color w:val="FFFFFF"/>
              </w:rPr>
            </w:pPr>
            <w:bookmarkStart w:id="59" w:name="KZ_57"/>
            <w:r w:rsidRPr="007001F1">
              <w:rPr>
                <w:b/>
                <w:bCs/>
                <w:color w:val="FFFFFF"/>
              </w:rPr>
              <w:lastRenderedPageBreak/>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Iná zákazka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7A3EA7">
        <w:trPr>
          <w:trHeight w:val="347"/>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A0FFE" w:rsidRPr="007001F1" w:rsidTr="007A3EA7">
        <w:trPr>
          <w:trHeight w:val="70"/>
        </w:trPr>
        <w:tc>
          <w:tcPr>
            <w:tcW w:w="3559" w:type="dxa"/>
            <w:gridSpan w:val="2"/>
            <w:shd w:val="clear" w:color="auto" w:fill="auto"/>
            <w:vAlign w:val="center"/>
            <w:hideMark/>
          </w:tcPr>
          <w:p w:rsidR="00DA0FFE" w:rsidRPr="007001F1" w:rsidRDefault="00DA0FFE" w:rsidP="00965A58">
            <w:pPr>
              <w:rPr>
                <w:color w:val="000000"/>
              </w:rPr>
            </w:pPr>
          </w:p>
          <w:p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A0FFE" w:rsidRPr="007001F1" w:rsidRDefault="00DA0FFE" w:rsidP="00965A58">
            <w:pPr>
              <w:rPr>
                <w:color w:val="000000"/>
              </w:rPr>
            </w:pPr>
            <w:r w:rsidRPr="007001F1">
              <w:rPr>
                <w:color w:val="000000"/>
                <w:sz w:val="22"/>
                <w:szCs w:val="22"/>
              </w:rPr>
              <w:t> </w:t>
            </w:r>
          </w:p>
          <w:p w:rsidR="00DA0FFE" w:rsidRPr="007001F1" w:rsidRDefault="00DA0FFE"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708"/>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color w:val="000000"/>
              </w:rPr>
            </w:pPr>
          </w:p>
        </w:tc>
        <w:tc>
          <w:tcPr>
            <w:tcW w:w="567" w:type="dxa"/>
            <w:shd w:val="clear" w:color="auto" w:fill="auto"/>
            <w:vAlign w:val="center"/>
          </w:tcPr>
          <w:p w:rsidR="00D9048D" w:rsidRPr="007001F1" w:rsidRDefault="00D9048D" w:rsidP="00965A58">
            <w:pPr>
              <w:jc w:val="center"/>
              <w:rPr>
                <w:color w:val="000000"/>
              </w:rPr>
            </w:pPr>
          </w:p>
        </w:tc>
        <w:tc>
          <w:tcPr>
            <w:tcW w:w="776" w:type="dxa"/>
            <w:shd w:val="clear" w:color="auto" w:fill="auto"/>
            <w:vAlign w:val="center"/>
          </w:tcPr>
          <w:p w:rsidR="00D9048D" w:rsidRPr="007001F1" w:rsidRDefault="00D9048D" w:rsidP="00965A58">
            <w:pPr>
              <w:jc w:val="center"/>
              <w:rPr>
                <w:color w:val="000000"/>
              </w:rPr>
            </w:pPr>
          </w:p>
        </w:tc>
        <w:tc>
          <w:tcPr>
            <w:tcW w:w="1775" w:type="dxa"/>
            <w:shd w:val="clear" w:color="auto" w:fill="auto"/>
            <w:vAlign w:val="center"/>
          </w:tcPr>
          <w:p w:rsidR="00D9048D" w:rsidRPr="007001F1" w:rsidRDefault="00D9048D" w:rsidP="00965A58">
            <w:pPr>
              <w:jc w:val="center"/>
              <w:rPr>
                <w:color w:val="000000"/>
              </w:rPr>
            </w:pPr>
          </w:p>
        </w:tc>
      </w:tr>
      <w:tr w:rsidR="00DA0FFE" w:rsidRPr="007001F1" w:rsidTr="00965A58">
        <w:trPr>
          <w:trHeight w:val="708"/>
        </w:trPr>
        <w:tc>
          <w:tcPr>
            <w:tcW w:w="582" w:type="dxa"/>
            <w:shd w:val="clear" w:color="auto" w:fill="auto"/>
            <w:noWrap/>
            <w:vAlign w:val="center"/>
          </w:tcPr>
          <w:p w:rsidR="00DA0FFE" w:rsidRDefault="00DA0FFE" w:rsidP="00965A58">
            <w:pPr>
              <w:jc w:val="center"/>
              <w:rPr>
                <w:color w:val="000000"/>
                <w:sz w:val="22"/>
                <w:szCs w:val="22"/>
              </w:rPr>
            </w:pPr>
            <w:r>
              <w:rPr>
                <w:color w:val="000000"/>
                <w:sz w:val="22"/>
                <w:szCs w:val="22"/>
              </w:rPr>
              <w:lastRenderedPageBreak/>
              <w:t>4</w:t>
            </w:r>
          </w:p>
        </w:tc>
        <w:tc>
          <w:tcPr>
            <w:tcW w:w="4820" w:type="dxa"/>
            <w:gridSpan w:val="2"/>
            <w:shd w:val="clear" w:color="auto" w:fill="auto"/>
            <w:vAlign w:val="center"/>
          </w:tcPr>
          <w:p w:rsidR="00DA0FFE" w:rsidRPr="007001F1" w:rsidRDefault="00760999"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tc>
        <w:tc>
          <w:tcPr>
            <w:tcW w:w="567" w:type="dxa"/>
            <w:shd w:val="clear" w:color="auto" w:fill="auto"/>
            <w:vAlign w:val="center"/>
          </w:tcPr>
          <w:p w:rsidR="00DA0FFE" w:rsidRPr="007001F1" w:rsidRDefault="00DA0FFE" w:rsidP="00965A58">
            <w:pPr>
              <w:jc w:val="center"/>
              <w:rPr>
                <w:color w:val="000000"/>
              </w:rPr>
            </w:pPr>
          </w:p>
        </w:tc>
        <w:tc>
          <w:tcPr>
            <w:tcW w:w="567" w:type="dxa"/>
            <w:shd w:val="clear" w:color="auto" w:fill="auto"/>
            <w:vAlign w:val="center"/>
          </w:tcPr>
          <w:p w:rsidR="00DA0FFE" w:rsidRPr="007001F1" w:rsidRDefault="00DA0FFE" w:rsidP="00965A58">
            <w:pPr>
              <w:jc w:val="center"/>
              <w:rPr>
                <w:color w:val="000000"/>
              </w:rPr>
            </w:pPr>
          </w:p>
        </w:tc>
        <w:tc>
          <w:tcPr>
            <w:tcW w:w="776" w:type="dxa"/>
            <w:shd w:val="clear" w:color="auto" w:fill="auto"/>
            <w:vAlign w:val="center"/>
          </w:tcPr>
          <w:p w:rsidR="00DA0FFE" w:rsidRPr="007001F1" w:rsidRDefault="00DA0FFE" w:rsidP="00965A58">
            <w:pPr>
              <w:jc w:val="center"/>
              <w:rPr>
                <w:color w:val="000000"/>
              </w:rPr>
            </w:pPr>
          </w:p>
        </w:tc>
        <w:tc>
          <w:tcPr>
            <w:tcW w:w="1775" w:type="dxa"/>
            <w:shd w:val="clear" w:color="auto" w:fill="auto"/>
            <w:vAlign w:val="center"/>
          </w:tcPr>
          <w:p w:rsidR="00DA0FFE" w:rsidRPr="007001F1" w:rsidRDefault="00DA0FFE" w:rsidP="00965A58">
            <w:pPr>
              <w:jc w:val="center"/>
              <w:rPr>
                <w:color w:val="000000"/>
              </w:rPr>
            </w:pP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A736CF" w:rsidRPr="007001F1" w:rsidTr="00965A58">
        <w:trPr>
          <w:trHeight w:val="20"/>
        </w:trPr>
        <w:tc>
          <w:tcPr>
            <w:tcW w:w="582" w:type="dxa"/>
            <w:shd w:val="clear" w:color="auto" w:fill="auto"/>
            <w:noWrap/>
            <w:vAlign w:val="center"/>
          </w:tcPr>
          <w:p w:rsidR="00A736CF" w:rsidRDefault="00DA0FFE" w:rsidP="00965A58">
            <w:pPr>
              <w:jc w:val="center"/>
              <w:rPr>
                <w:color w:val="000000"/>
                <w:sz w:val="22"/>
                <w:szCs w:val="22"/>
              </w:rPr>
            </w:pPr>
            <w:r>
              <w:rPr>
                <w:color w:val="000000"/>
                <w:sz w:val="22"/>
                <w:szCs w:val="22"/>
              </w:rPr>
              <w:t>8</w:t>
            </w:r>
          </w:p>
        </w:tc>
        <w:tc>
          <w:tcPr>
            <w:tcW w:w="4820" w:type="dxa"/>
            <w:gridSpan w:val="2"/>
            <w:shd w:val="clear" w:color="auto" w:fill="auto"/>
            <w:vAlign w:val="center"/>
          </w:tcPr>
          <w:p w:rsidR="00A736CF" w:rsidRPr="007001F1" w:rsidRDefault="00A736CF" w:rsidP="00A736CF">
            <w:pPr>
              <w:jc w:val="both"/>
              <w:rPr>
                <w:color w:val="000000"/>
                <w:sz w:val="22"/>
                <w:szCs w:val="22"/>
              </w:rPr>
            </w:pPr>
            <w:r>
              <w:rPr>
                <w:color w:val="000000"/>
                <w:sz w:val="22"/>
                <w:szCs w:val="22"/>
              </w:rPr>
              <w:t xml:space="preserve">Dodržal verejný obstarávateľ povinnosť v zmysle § 10 ods. 10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14</w:t>
            </w:r>
            <w:r w:rsidRPr="000D0133">
              <w:rPr>
                <w:color w:val="000000"/>
                <w:sz w:val="22"/>
                <w:szCs w:val="22"/>
              </w:rPr>
              <w:t> nevzťahuje tento zákon</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A736CF" w:rsidRPr="007001F1" w:rsidRDefault="00A736CF" w:rsidP="00965A58">
            <w:pPr>
              <w:jc w:val="center"/>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776" w:type="dxa"/>
            <w:shd w:val="clear" w:color="auto" w:fill="auto"/>
            <w:vAlign w:val="center"/>
          </w:tcPr>
          <w:p w:rsidR="00A736CF" w:rsidRPr="007001F1" w:rsidRDefault="00A736CF" w:rsidP="00965A58">
            <w:pPr>
              <w:jc w:val="center"/>
              <w:rPr>
                <w:color w:val="000000"/>
                <w:sz w:val="22"/>
                <w:szCs w:val="22"/>
              </w:rPr>
            </w:pPr>
          </w:p>
        </w:tc>
        <w:tc>
          <w:tcPr>
            <w:tcW w:w="1775" w:type="dxa"/>
            <w:shd w:val="clear" w:color="auto" w:fill="auto"/>
            <w:vAlign w:val="center"/>
          </w:tcPr>
          <w:p w:rsidR="00A736CF" w:rsidRPr="007001F1" w:rsidRDefault="00A736CF" w:rsidP="00965A58">
            <w:pPr>
              <w:jc w:val="center"/>
              <w:rPr>
                <w:color w:val="000000"/>
                <w:sz w:val="22"/>
                <w:szCs w:val="22"/>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09"/>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0"/>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59"/>
    </w:tbl>
    <w:p w:rsidR="00D9048D" w:rsidRPr="007001F1" w:rsidRDefault="00D9048D" w:rsidP="004E28D7"/>
    <w:sectPr w:rsidR="00D9048D" w:rsidRPr="007001F1" w:rsidSect="00736F22">
      <w:headerReference w:type="default" r:id="rId17"/>
      <w:footerReference w:type="default" r:id="rId18"/>
      <w:headerReference w:type="first" r:id="rId19"/>
      <w:footerReference w:type="first" r:id="rId20"/>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B7E" w:rsidRDefault="00B67B7E" w:rsidP="00617EE4">
      <w:r>
        <w:separator/>
      </w:r>
    </w:p>
  </w:endnote>
  <w:endnote w:type="continuationSeparator" w:id="0">
    <w:p w:rsidR="00B67B7E" w:rsidRDefault="00B67B7E"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274846" w:rsidRDefault="000371ED"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38350B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0371ED" w:rsidRPr="00274846" w:rsidRDefault="000371ED"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7A3EA7">
      <w:rPr>
        <w:noProof/>
      </w:rPr>
      <w:t>2</w:t>
    </w:r>
    <w:r>
      <w:rPr>
        <w:noProof/>
      </w:rPr>
      <w:fldChar w:fldCharType="end"/>
    </w:r>
  </w:p>
  <w:p w:rsidR="000371ED" w:rsidRPr="00274846" w:rsidRDefault="000371ED"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274846" w:rsidRDefault="000371ED"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CB4655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0371ED" w:rsidRPr="00274846" w:rsidRDefault="000371ED"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7A3EA7">
      <w:rPr>
        <w:noProof/>
      </w:rPr>
      <w:t>1</w:t>
    </w:r>
    <w:r>
      <w:rPr>
        <w:noProof/>
      </w:rPr>
      <w:fldChar w:fldCharType="end"/>
    </w:r>
  </w:p>
  <w:p w:rsidR="000371ED" w:rsidRPr="00274846" w:rsidRDefault="000371ED"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B7E" w:rsidRDefault="00B67B7E" w:rsidP="00617EE4">
      <w:r>
        <w:separator/>
      </w:r>
    </w:p>
  </w:footnote>
  <w:footnote w:type="continuationSeparator" w:id="0">
    <w:p w:rsidR="00B67B7E" w:rsidRDefault="00B67B7E" w:rsidP="00617EE4">
      <w:r>
        <w:continuationSeparator/>
      </w:r>
    </w:p>
  </w:footnote>
  <w:footnote w:id="1">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0371ED" w:rsidRDefault="000371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0371ED" w:rsidRDefault="000371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0371ED" w:rsidRDefault="000371ED"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0371ED" w:rsidRDefault="000371ED"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0371ED" w:rsidRDefault="000371ED"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0371ED" w:rsidRDefault="000371ED"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0371ED" w:rsidRDefault="000371ED"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0371ED" w:rsidRDefault="000371ED"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0371ED" w:rsidRDefault="000371ED"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0371ED" w:rsidRDefault="000371ED"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0371ED" w:rsidRDefault="000371ED"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0371ED" w:rsidRDefault="000371ED"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0371ED" w:rsidRDefault="000371ED"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0371ED" w:rsidRDefault="000371ED"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rsidR="000371ED" w:rsidRDefault="000371ED"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0371ED" w:rsidDel="00A90B4D" w:rsidRDefault="000371ED" w:rsidP="008F29BE">
      <w:pPr>
        <w:pStyle w:val="Textpoznmkypodiarou"/>
        <w:rPr>
          <w:del w:id="12" w:author="Autor"/>
        </w:rPr>
      </w:pPr>
    </w:p>
  </w:footnote>
  <w:footnote w:id="22">
    <w:p w:rsidR="000371ED" w:rsidRDefault="000371ED"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0371ED" w:rsidRDefault="000371ED"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0371ED" w:rsidRDefault="000371ED"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0371ED" w:rsidRDefault="000371ED"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0371ED" w:rsidRDefault="000371ED"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0371ED" w:rsidRDefault="000371ED"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0371ED" w:rsidRDefault="000371ED"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0371ED" w:rsidRDefault="000371ED"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0371ED" w:rsidRDefault="000371ED"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0371ED" w:rsidRDefault="000371ED"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0371ED" w:rsidRDefault="000371ED"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0371ED" w:rsidRDefault="000371ED"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0371ED" w:rsidRDefault="000371ED"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0371ED" w:rsidRDefault="000371ED"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0371ED" w:rsidRDefault="000371ED"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0371ED" w:rsidDel="00A90B4D" w:rsidRDefault="000371ED" w:rsidP="00AC5799">
      <w:pPr>
        <w:pStyle w:val="Textpoznmkypodiarou"/>
        <w:rPr>
          <w:del w:id="20" w:author="Autor"/>
        </w:rPr>
      </w:pPr>
    </w:p>
  </w:footnote>
  <w:footnote w:id="37">
    <w:p w:rsidR="000371ED" w:rsidRDefault="000371ED"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0371ED" w:rsidRDefault="000371ED"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rsidR="000371ED" w:rsidRDefault="000371ED"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0371ED" w:rsidRDefault="000371ED"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0371ED" w:rsidRDefault="000371ED"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0371ED" w:rsidRDefault="000371ED"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0371ED" w:rsidRDefault="000371ED"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0371ED" w:rsidRDefault="000371ED"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0371ED" w:rsidRDefault="000371ED"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0371ED" w:rsidDel="00A90B4D" w:rsidRDefault="000371ED" w:rsidP="00C1211A">
      <w:pPr>
        <w:pStyle w:val="Textpoznmkypodiarou"/>
        <w:rPr>
          <w:del w:id="26"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0371ED" w:rsidRDefault="000371ED"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0371ED" w:rsidRDefault="000371ED"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0371ED" w:rsidRDefault="000371ED"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0371ED" w:rsidRDefault="000371ED"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0371ED" w:rsidRDefault="000371ED"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0371ED" w:rsidRDefault="000371ED"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0371ED" w:rsidRDefault="000371ED"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0371ED" w:rsidRDefault="000371ED"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0371ED" w:rsidRDefault="000371ED"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0371ED" w:rsidRDefault="000371ED"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0371ED" w:rsidRDefault="000371ED"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0371ED" w:rsidRDefault="000371ED"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0371ED" w:rsidRDefault="000371ED"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0371ED" w:rsidRDefault="000371ED"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0371ED" w:rsidRDefault="000371ED"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0371ED" w:rsidRDefault="000371ED"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0371ED" w:rsidRDefault="000371ED"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0371ED" w:rsidRDefault="000371ED"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rsidR="000371ED" w:rsidRDefault="000371ED"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0371ED" w:rsidRDefault="000371ED"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0371ED" w:rsidRDefault="000371ED"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0371ED" w:rsidRDefault="000371ED"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rsidR="000371ED" w:rsidRDefault="000371ED"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0371ED" w:rsidRDefault="000371ED"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rsidR="000371ED" w:rsidRDefault="000371ED"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0371ED" w:rsidRDefault="000371ED"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0371ED" w:rsidRDefault="000371ED"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0371ED" w:rsidRDefault="000371ED"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1">
    <w:p w:rsidR="000371ED" w:rsidRDefault="000371ED"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0371ED" w:rsidRDefault="000371ED"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3">
    <w:p w:rsidR="000371ED" w:rsidRDefault="000371ED"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0371ED" w:rsidRDefault="000371ED"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0371ED" w:rsidRDefault="000371ED"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rsidR="000371ED" w:rsidRDefault="000371ED"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rsidR="000371ED" w:rsidRDefault="000371ED"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rsidR="000371ED" w:rsidRDefault="000371ED"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rsidR="000371ED" w:rsidRDefault="000371ED"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0371ED" w:rsidRDefault="000371ED"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0371ED" w:rsidRDefault="000371ED"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rsidR="000371ED" w:rsidRDefault="000371ED"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rsidR="000371ED" w:rsidRPr="003D7CC4" w:rsidRDefault="000371ED"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94">
    <w:p w:rsidR="000371ED" w:rsidRDefault="000371ED"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95">
    <w:p w:rsidR="000371ED" w:rsidRDefault="000371ED"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96">
    <w:p w:rsidR="000371ED" w:rsidRPr="00C50326" w:rsidRDefault="000371ED"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97">
    <w:p w:rsidR="000371ED" w:rsidRPr="00C50326" w:rsidRDefault="000371ED"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98">
    <w:p w:rsidR="000371ED" w:rsidRPr="00031723" w:rsidRDefault="000371ED" w:rsidP="000B25C7">
      <w:pPr>
        <w:pStyle w:val="Textpoznmkypodiarou"/>
      </w:pPr>
      <w:r>
        <w:rPr>
          <w:rStyle w:val="Odkaznapoznmkupodiarou"/>
        </w:rPr>
        <w:t>3</w:t>
      </w:r>
      <w:r w:rsidRPr="00031723">
        <w:t xml:space="preserve"> RO uvedie meno, priezvisko a pozíciu štatutárneho orgánu alebo ním určeného vedúceho zamestnanca.</w:t>
      </w:r>
    </w:p>
    <w:p w:rsidR="000371ED" w:rsidRPr="00031723" w:rsidDel="00323C2E" w:rsidRDefault="000371ED" w:rsidP="000B25C7">
      <w:pPr>
        <w:pStyle w:val="Textpoznmkypodiarou"/>
        <w:rPr>
          <w:del w:id="53" w:author="Autor"/>
        </w:rPr>
      </w:pPr>
    </w:p>
  </w:footnote>
  <w:footnote w:id="99">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0">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1">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0371ED" w:rsidRDefault="000371ED"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rsidR="000371ED" w:rsidRDefault="000371ED"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5">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7">
    <w:p w:rsidR="000371ED" w:rsidRDefault="000371ED"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0371ED" w:rsidRDefault="000371ED"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0371ED" w:rsidRDefault="000371ED"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rsidR="000371ED" w:rsidRDefault="000371ED"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D2171A" w:rsidRDefault="000371ED"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2791BDAF" wp14:editId="1D26B71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9863937"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0-04-30T00:00:00Z">
        <w:dateFormat w:val="dd.MM.yyyy"/>
        <w:lid w:val="sk-SK"/>
        <w:storeMappedDataAs w:val="dateTime"/>
        <w:calendar w:val="gregorian"/>
      </w:date>
    </w:sdtPr>
    <w:sdtEndPr/>
    <w:sdtContent>
      <w:p w:rsidR="000371ED" w:rsidRPr="00D2171A" w:rsidRDefault="000371ED" w:rsidP="00D2171A">
        <w:pPr>
          <w:tabs>
            <w:tab w:val="center" w:pos="4536"/>
            <w:tab w:val="right" w:pos="9072"/>
          </w:tabs>
          <w:jc w:val="right"/>
        </w:pPr>
        <w:r>
          <w:rPr>
            <w:szCs w:val="20"/>
          </w:rPr>
          <w:t>30.04.2020</w:t>
        </w:r>
      </w:p>
    </w:sdtContent>
  </w:sdt>
  <w:p w:rsidR="000371ED" w:rsidRPr="00D2171A" w:rsidRDefault="000371ED"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942F1E" w:rsidRDefault="000371ED"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0371ED" w:rsidRDefault="000371E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3B3B"/>
    <w:rsid w:val="000143E6"/>
    <w:rsid w:val="0001630F"/>
    <w:rsid w:val="00021036"/>
    <w:rsid w:val="00021C3C"/>
    <w:rsid w:val="00024C3F"/>
    <w:rsid w:val="00026BBB"/>
    <w:rsid w:val="00027816"/>
    <w:rsid w:val="00031723"/>
    <w:rsid w:val="00033E46"/>
    <w:rsid w:val="000371ED"/>
    <w:rsid w:val="0004341D"/>
    <w:rsid w:val="00043805"/>
    <w:rsid w:val="0004688E"/>
    <w:rsid w:val="0004690F"/>
    <w:rsid w:val="0005214C"/>
    <w:rsid w:val="000533A1"/>
    <w:rsid w:val="000539CE"/>
    <w:rsid w:val="00062A2C"/>
    <w:rsid w:val="000664D9"/>
    <w:rsid w:val="00066839"/>
    <w:rsid w:val="000668E2"/>
    <w:rsid w:val="00066D05"/>
    <w:rsid w:val="000723FD"/>
    <w:rsid w:val="00073AC2"/>
    <w:rsid w:val="00081053"/>
    <w:rsid w:val="00081CF8"/>
    <w:rsid w:val="000821CC"/>
    <w:rsid w:val="00084F0D"/>
    <w:rsid w:val="000869CC"/>
    <w:rsid w:val="00087544"/>
    <w:rsid w:val="00087F73"/>
    <w:rsid w:val="00090933"/>
    <w:rsid w:val="00090C17"/>
    <w:rsid w:val="0009371F"/>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D0"/>
    <w:rsid w:val="00121C3C"/>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38BC"/>
    <w:rsid w:val="00154B4F"/>
    <w:rsid w:val="001564D5"/>
    <w:rsid w:val="001575F6"/>
    <w:rsid w:val="00157641"/>
    <w:rsid w:val="001576E7"/>
    <w:rsid w:val="00160179"/>
    <w:rsid w:val="0016283F"/>
    <w:rsid w:val="001638C0"/>
    <w:rsid w:val="00164B4D"/>
    <w:rsid w:val="00166A87"/>
    <w:rsid w:val="00176304"/>
    <w:rsid w:val="00176686"/>
    <w:rsid w:val="001770D7"/>
    <w:rsid w:val="00177DF0"/>
    <w:rsid w:val="001807F9"/>
    <w:rsid w:val="0018167C"/>
    <w:rsid w:val="001825AE"/>
    <w:rsid w:val="00183837"/>
    <w:rsid w:val="00183B17"/>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34E4"/>
    <w:rsid w:val="00285BF3"/>
    <w:rsid w:val="00286190"/>
    <w:rsid w:val="00287CDC"/>
    <w:rsid w:val="00290D2D"/>
    <w:rsid w:val="00292D2C"/>
    <w:rsid w:val="0029317D"/>
    <w:rsid w:val="00294C93"/>
    <w:rsid w:val="002A117C"/>
    <w:rsid w:val="002A573F"/>
    <w:rsid w:val="002A59EB"/>
    <w:rsid w:val="002A7103"/>
    <w:rsid w:val="002A755C"/>
    <w:rsid w:val="002A7E54"/>
    <w:rsid w:val="002B4A5C"/>
    <w:rsid w:val="002B4AD3"/>
    <w:rsid w:val="002B601E"/>
    <w:rsid w:val="002B68FC"/>
    <w:rsid w:val="002B729E"/>
    <w:rsid w:val="002B7DB8"/>
    <w:rsid w:val="002C35CA"/>
    <w:rsid w:val="002C7CE0"/>
    <w:rsid w:val="002D06E6"/>
    <w:rsid w:val="002D20F9"/>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6308"/>
    <w:rsid w:val="00347A30"/>
    <w:rsid w:val="00356E36"/>
    <w:rsid w:val="00367306"/>
    <w:rsid w:val="0036752F"/>
    <w:rsid w:val="00370A15"/>
    <w:rsid w:val="00371CB0"/>
    <w:rsid w:val="00372475"/>
    <w:rsid w:val="0037396B"/>
    <w:rsid w:val="003754FE"/>
    <w:rsid w:val="00375F51"/>
    <w:rsid w:val="003772EE"/>
    <w:rsid w:val="0038283A"/>
    <w:rsid w:val="00382D94"/>
    <w:rsid w:val="0038592E"/>
    <w:rsid w:val="00385DFC"/>
    <w:rsid w:val="00386476"/>
    <w:rsid w:val="00386715"/>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B86"/>
    <w:rsid w:val="003C3E90"/>
    <w:rsid w:val="003C5228"/>
    <w:rsid w:val="003D0B90"/>
    <w:rsid w:val="003D121F"/>
    <w:rsid w:val="003D16A0"/>
    <w:rsid w:val="003D1864"/>
    <w:rsid w:val="003D2092"/>
    <w:rsid w:val="003D7CC4"/>
    <w:rsid w:val="003E0119"/>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54E4"/>
    <w:rsid w:val="00427FB7"/>
    <w:rsid w:val="00430418"/>
    <w:rsid w:val="00430B01"/>
    <w:rsid w:val="00433C0A"/>
    <w:rsid w:val="00435956"/>
    <w:rsid w:val="00435E47"/>
    <w:rsid w:val="00435EC4"/>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3917"/>
    <w:rsid w:val="004A4113"/>
    <w:rsid w:val="004A4C79"/>
    <w:rsid w:val="004A51A4"/>
    <w:rsid w:val="004B1CAE"/>
    <w:rsid w:val="004B3914"/>
    <w:rsid w:val="004B4266"/>
    <w:rsid w:val="004B4C1C"/>
    <w:rsid w:val="004B5668"/>
    <w:rsid w:val="004B68A3"/>
    <w:rsid w:val="004C1136"/>
    <w:rsid w:val="004C186C"/>
    <w:rsid w:val="004D0B9F"/>
    <w:rsid w:val="004D4533"/>
    <w:rsid w:val="004E1018"/>
    <w:rsid w:val="004E28D7"/>
    <w:rsid w:val="004E2A5C"/>
    <w:rsid w:val="004E3A8C"/>
    <w:rsid w:val="004E4508"/>
    <w:rsid w:val="004E594A"/>
    <w:rsid w:val="004E6B97"/>
    <w:rsid w:val="004F0CC1"/>
    <w:rsid w:val="004F0F81"/>
    <w:rsid w:val="004F1113"/>
    <w:rsid w:val="004F6654"/>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2EC1"/>
    <w:rsid w:val="00623BD5"/>
    <w:rsid w:val="00625D91"/>
    <w:rsid w:val="006261F5"/>
    <w:rsid w:val="006302BF"/>
    <w:rsid w:val="00633E3D"/>
    <w:rsid w:val="00634A35"/>
    <w:rsid w:val="00635447"/>
    <w:rsid w:val="00635864"/>
    <w:rsid w:val="00636C18"/>
    <w:rsid w:val="00640805"/>
    <w:rsid w:val="006418D0"/>
    <w:rsid w:val="00642704"/>
    <w:rsid w:val="00644CCE"/>
    <w:rsid w:val="006465B6"/>
    <w:rsid w:val="006509B5"/>
    <w:rsid w:val="0065366A"/>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19C4"/>
    <w:rsid w:val="006D2003"/>
    <w:rsid w:val="006D2CC8"/>
    <w:rsid w:val="006D441E"/>
    <w:rsid w:val="006D56F1"/>
    <w:rsid w:val="006D70EA"/>
    <w:rsid w:val="006E1975"/>
    <w:rsid w:val="006E2FCF"/>
    <w:rsid w:val="006E444D"/>
    <w:rsid w:val="006F23BF"/>
    <w:rsid w:val="006F3D3D"/>
    <w:rsid w:val="006F6B0D"/>
    <w:rsid w:val="006F7018"/>
    <w:rsid w:val="007001F1"/>
    <w:rsid w:val="00700D62"/>
    <w:rsid w:val="00705523"/>
    <w:rsid w:val="0070620E"/>
    <w:rsid w:val="00712995"/>
    <w:rsid w:val="00722754"/>
    <w:rsid w:val="00723B66"/>
    <w:rsid w:val="00725FEC"/>
    <w:rsid w:val="007261E4"/>
    <w:rsid w:val="007265AD"/>
    <w:rsid w:val="007278C8"/>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90A74"/>
    <w:rsid w:val="00794B68"/>
    <w:rsid w:val="007964AF"/>
    <w:rsid w:val="0079715F"/>
    <w:rsid w:val="007A15C1"/>
    <w:rsid w:val="007A1A39"/>
    <w:rsid w:val="007A2A4F"/>
    <w:rsid w:val="007A3EA7"/>
    <w:rsid w:val="007A4781"/>
    <w:rsid w:val="007A7046"/>
    <w:rsid w:val="007A713A"/>
    <w:rsid w:val="007B0B75"/>
    <w:rsid w:val="007B15F2"/>
    <w:rsid w:val="007B3CA2"/>
    <w:rsid w:val="007B7D6C"/>
    <w:rsid w:val="007C0534"/>
    <w:rsid w:val="007C2487"/>
    <w:rsid w:val="007C2C95"/>
    <w:rsid w:val="007C5563"/>
    <w:rsid w:val="007C6D9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5219"/>
    <w:rsid w:val="0088057A"/>
    <w:rsid w:val="0088057F"/>
    <w:rsid w:val="00881840"/>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9F"/>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9B0"/>
    <w:rsid w:val="009F0072"/>
    <w:rsid w:val="009F1562"/>
    <w:rsid w:val="009F2C29"/>
    <w:rsid w:val="009F38F5"/>
    <w:rsid w:val="00A02590"/>
    <w:rsid w:val="00A029FF"/>
    <w:rsid w:val="00A04031"/>
    <w:rsid w:val="00A04CF0"/>
    <w:rsid w:val="00A0751C"/>
    <w:rsid w:val="00A07EDA"/>
    <w:rsid w:val="00A10FF4"/>
    <w:rsid w:val="00A128DC"/>
    <w:rsid w:val="00A138EB"/>
    <w:rsid w:val="00A169DB"/>
    <w:rsid w:val="00A20234"/>
    <w:rsid w:val="00A3143C"/>
    <w:rsid w:val="00A32D2D"/>
    <w:rsid w:val="00A33418"/>
    <w:rsid w:val="00A3384E"/>
    <w:rsid w:val="00A354C2"/>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40DC"/>
    <w:rsid w:val="00B64486"/>
    <w:rsid w:val="00B64DBA"/>
    <w:rsid w:val="00B6661F"/>
    <w:rsid w:val="00B67B7E"/>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1FD4"/>
    <w:rsid w:val="00BD27FA"/>
    <w:rsid w:val="00BD5245"/>
    <w:rsid w:val="00BD5BEF"/>
    <w:rsid w:val="00BD5FA6"/>
    <w:rsid w:val="00BD759C"/>
    <w:rsid w:val="00BE1ED9"/>
    <w:rsid w:val="00BE4F5A"/>
    <w:rsid w:val="00BE5AD1"/>
    <w:rsid w:val="00BE605A"/>
    <w:rsid w:val="00BE66E6"/>
    <w:rsid w:val="00BE7BD4"/>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524F"/>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5068"/>
    <w:rsid w:val="00D053E1"/>
    <w:rsid w:val="00D06C54"/>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77CEC"/>
    <w:rsid w:val="00D8517A"/>
    <w:rsid w:val="00D85D28"/>
    <w:rsid w:val="00D8708D"/>
    <w:rsid w:val="00D9048D"/>
    <w:rsid w:val="00D95B43"/>
    <w:rsid w:val="00D96342"/>
    <w:rsid w:val="00DA0FFE"/>
    <w:rsid w:val="00DA30D4"/>
    <w:rsid w:val="00DA62A4"/>
    <w:rsid w:val="00DB0E92"/>
    <w:rsid w:val="00DB347F"/>
    <w:rsid w:val="00DB5ACF"/>
    <w:rsid w:val="00DB5E1D"/>
    <w:rsid w:val="00DC1202"/>
    <w:rsid w:val="00DC327A"/>
    <w:rsid w:val="00DC46C6"/>
    <w:rsid w:val="00DC4DA1"/>
    <w:rsid w:val="00DC6FC2"/>
    <w:rsid w:val="00DC7054"/>
    <w:rsid w:val="00DC7825"/>
    <w:rsid w:val="00DD05AC"/>
    <w:rsid w:val="00DD0700"/>
    <w:rsid w:val="00DD1FBD"/>
    <w:rsid w:val="00DD2F0F"/>
    <w:rsid w:val="00DD63AE"/>
    <w:rsid w:val="00DE4FDB"/>
    <w:rsid w:val="00DE61A1"/>
    <w:rsid w:val="00DE6A3D"/>
    <w:rsid w:val="00DE7FB0"/>
    <w:rsid w:val="00DF158C"/>
    <w:rsid w:val="00DF3616"/>
    <w:rsid w:val="00DF3851"/>
    <w:rsid w:val="00DF3D72"/>
    <w:rsid w:val="00DF5BF7"/>
    <w:rsid w:val="00DF7429"/>
    <w:rsid w:val="00DF7A4E"/>
    <w:rsid w:val="00E00B50"/>
    <w:rsid w:val="00E04911"/>
    <w:rsid w:val="00E04942"/>
    <w:rsid w:val="00E05E94"/>
    <w:rsid w:val="00E06948"/>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29DA"/>
    <w:rsid w:val="00EC5EB0"/>
    <w:rsid w:val="00ED1A8F"/>
    <w:rsid w:val="00ED26C9"/>
    <w:rsid w:val="00ED3F7F"/>
    <w:rsid w:val="00ED3F92"/>
    <w:rsid w:val="00ED67EA"/>
    <w:rsid w:val="00ED7644"/>
    <w:rsid w:val="00EE2AB7"/>
    <w:rsid w:val="00EE44E4"/>
    <w:rsid w:val="00EF0429"/>
    <w:rsid w:val="00EF05D3"/>
    <w:rsid w:val="00EF0684"/>
    <w:rsid w:val="00EF10E3"/>
    <w:rsid w:val="00EF1106"/>
    <w:rsid w:val="00EF6B03"/>
    <w:rsid w:val="00F0041A"/>
    <w:rsid w:val="00F0306F"/>
    <w:rsid w:val="00F03794"/>
    <w:rsid w:val="00F04AB0"/>
    <w:rsid w:val="00F04D1A"/>
    <w:rsid w:val="00F04E2E"/>
    <w:rsid w:val="00F05D09"/>
    <w:rsid w:val="00F11F4D"/>
    <w:rsid w:val="00F16862"/>
    <w:rsid w:val="00F17B2E"/>
    <w:rsid w:val="00F2042D"/>
    <w:rsid w:val="00F20875"/>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9C0"/>
    <w:rsid w:val="00F50FA8"/>
    <w:rsid w:val="00F5449D"/>
    <w:rsid w:val="00F56F0D"/>
    <w:rsid w:val="00F57BCB"/>
    <w:rsid w:val="00F61102"/>
    <w:rsid w:val="00F61733"/>
    <w:rsid w:val="00F61D2E"/>
    <w:rsid w:val="00F6437A"/>
    <w:rsid w:val="00F70B4B"/>
    <w:rsid w:val="00F737F2"/>
    <w:rsid w:val="00F741D6"/>
    <w:rsid w:val="00F742F7"/>
    <w:rsid w:val="00F759DF"/>
    <w:rsid w:val="00F75EE0"/>
    <w:rsid w:val="00F7654B"/>
    <w:rsid w:val="00F767F0"/>
    <w:rsid w:val="00F77796"/>
    <w:rsid w:val="00F807AB"/>
    <w:rsid w:val="00F83B65"/>
    <w:rsid w:val="00F92AC2"/>
    <w:rsid w:val="00F93D0C"/>
    <w:rsid w:val="00F95D09"/>
    <w:rsid w:val="00F970C8"/>
    <w:rsid w:val="00F97658"/>
    <w:rsid w:val="00FA03AD"/>
    <w:rsid w:val="00FA2E32"/>
    <w:rsid w:val="00FA36B2"/>
    <w:rsid w:val="00FA472B"/>
    <w:rsid w:val="00FA5304"/>
    <w:rsid w:val="00FA554F"/>
    <w:rsid w:val="00FA5F58"/>
    <w:rsid w:val="00FA683A"/>
    <w:rsid w:val="00FB02E2"/>
    <w:rsid w:val="00FB0D69"/>
    <w:rsid w:val="00FB6813"/>
    <w:rsid w:val="00FC0472"/>
    <w:rsid w:val="00FC0E65"/>
    <w:rsid w:val="00FC4E68"/>
    <w:rsid w:val="00FD2E4F"/>
    <w:rsid w:val="00FD498B"/>
    <w:rsid w:val="00FD499A"/>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https://www.slov-lex.sk/pravne-predpisy/SK/ZZ/2015/343/201809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lov-lex.sk/pravne-predpisy/SK/ZZ/2015/343/201809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ucinnost=11.10.2019" TargetMode="External"/><Relationship Id="rId5" Type="http://schemas.openxmlformats.org/officeDocument/2006/relationships/webSettings" Target="webSettings.xml"/><Relationship Id="rId15" Type="http://schemas.openxmlformats.org/officeDocument/2006/relationships/hyperlink" Target="mailto:zakazkycko@vlada.gov.sk" TargetMode="External"/><Relationship Id="rId23" Type="http://schemas.openxmlformats.org/officeDocument/2006/relationships/theme" Target="theme/theme1.xml"/><Relationship Id="rId10" Type="http://schemas.openxmlformats.org/officeDocument/2006/relationships/hyperlink" Target="https://www.slov-lex.sk/pravne-predpisy/SK/ZZ/2015/343/20180901?ucinnost=11.10.201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4665"/>
    <w:rsid w:val="003E7396"/>
    <w:rsid w:val="00425482"/>
    <w:rsid w:val="004357E1"/>
    <w:rsid w:val="00452AA1"/>
    <w:rsid w:val="0045664B"/>
    <w:rsid w:val="004D7431"/>
    <w:rsid w:val="004E11B1"/>
    <w:rsid w:val="004E475F"/>
    <w:rsid w:val="004E4E7D"/>
    <w:rsid w:val="00500856"/>
    <w:rsid w:val="00532172"/>
    <w:rsid w:val="00535568"/>
    <w:rsid w:val="0053770A"/>
    <w:rsid w:val="00547751"/>
    <w:rsid w:val="005840E0"/>
    <w:rsid w:val="005B2E09"/>
    <w:rsid w:val="00620F1A"/>
    <w:rsid w:val="006323AF"/>
    <w:rsid w:val="00642616"/>
    <w:rsid w:val="006438EF"/>
    <w:rsid w:val="006512F3"/>
    <w:rsid w:val="00665023"/>
    <w:rsid w:val="00695EBE"/>
    <w:rsid w:val="006B3941"/>
    <w:rsid w:val="006D2404"/>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4E63"/>
    <w:rsid w:val="008D4415"/>
    <w:rsid w:val="009060A3"/>
    <w:rsid w:val="00923EA5"/>
    <w:rsid w:val="00957982"/>
    <w:rsid w:val="00977FB7"/>
    <w:rsid w:val="00992EE8"/>
    <w:rsid w:val="009B0881"/>
    <w:rsid w:val="009F29D1"/>
    <w:rsid w:val="00A0086C"/>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C0597A"/>
    <w:rsid w:val="00C0613B"/>
    <w:rsid w:val="00C230B1"/>
    <w:rsid w:val="00C257DC"/>
    <w:rsid w:val="00C34ED9"/>
    <w:rsid w:val="00C72066"/>
    <w:rsid w:val="00C8138C"/>
    <w:rsid w:val="00C825C0"/>
    <w:rsid w:val="00C9054A"/>
    <w:rsid w:val="00D9723C"/>
    <w:rsid w:val="00DA1235"/>
    <w:rsid w:val="00DC6938"/>
    <w:rsid w:val="00DD77D3"/>
    <w:rsid w:val="00E03854"/>
    <w:rsid w:val="00E114EA"/>
    <w:rsid w:val="00E34B28"/>
    <w:rsid w:val="00E60167"/>
    <w:rsid w:val="00E92A87"/>
    <w:rsid w:val="00EA053B"/>
    <w:rsid w:val="00EC7E7B"/>
    <w:rsid w:val="00EF231C"/>
    <w:rsid w:val="00F17043"/>
    <w:rsid w:val="00F548D6"/>
    <w:rsid w:val="00F6071D"/>
    <w:rsid w:val="00F80F20"/>
    <w:rsid w:val="00F83B8B"/>
    <w:rsid w:val="00F85082"/>
    <w:rsid w:val="00F91350"/>
    <w:rsid w:val="00F95C65"/>
    <w:rsid w:val="00FA29BF"/>
    <w:rsid w:val="00FB6557"/>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3CC0B-0418-4B78-BAAE-04500041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49752</Words>
  <Characters>283593</Characters>
  <Application>Microsoft Office Word</Application>
  <DocSecurity>0</DocSecurity>
  <Lines>2363</Lines>
  <Paragraphs>665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2019-10-30T07:33:00Z</dcterms:created>
  <dcterms:modified xsi:type="dcterms:W3CDTF">2020-04-27T09:59:00Z</dcterms:modified>
</cp:coreProperties>
</file>